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58EF5" w14:textId="039B2C0F" w:rsidR="00736AF2" w:rsidRPr="00736AF2" w:rsidRDefault="000E0DBA" w:rsidP="00736AF2">
      <w:pPr>
        <w:rPr>
          <w:rFonts w:ascii="Arial" w:hAnsi="Arial" w:cs="Arial"/>
          <w:color w:val="000000" w:themeColor="text1"/>
          <w:sz w:val="36"/>
          <w:szCs w:val="36"/>
          <w:lang w:val="en-US"/>
        </w:rPr>
      </w:pPr>
      <w:r w:rsidRPr="00D67715">
        <w:rPr>
          <w:rFonts w:ascii="Arial" w:hAnsi="Arial" w:cs="Arial"/>
          <w:sz w:val="36"/>
          <w:szCs w:val="36"/>
        </w:rPr>
        <w:t>DCRP/</w:t>
      </w:r>
      <w:r w:rsidR="00D67715">
        <w:rPr>
          <w:rFonts w:ascii="Arial" w:hAnsi="Arial" w:cs="Arial"/>
          <w:sz w:val="36"/>
          <w:szCs w:val="36"/>
        </w:rPr>
        <w:t>23</w:t>
      </w:r>
      <w:r w:rsidRPr="00D67715">
        <w:rPr>
          <w:rFonts w:ascii="Arial" w:hAnsi="Arial" w:cs="Arial"/>
          <w:sz w:val="36"/>
          <w:szCs w:val="36"/>
        </w:rPr>
        <w:t>/</w:t>
      </w:r>
      <w:r w:rsidR="00D67715">
        <w:rPr>
          <w:rFonts w:ascii="Arial" w:hAnsi="Arial" w:cs="Arial"/>
          <w:sz w:val="36"/>
          <w:szCs w:val="36"/>
        </w:rPr>
        <w:t>03</w:t>
      </w:r>
      <w:r w:rsidR="00E7153F" w:rsidRPr="00D67715">
        <w:rPr>
          <w:rFonts w:ascii="Arial" w:hAnsi="Arial" w:cs="Arial"/>
          <w:sz w:val="36"/>
          <w:szCs w:val="36"/>
        </w:rPr>
        <w:t>/PC</w:t>
      </w:r>
      <w:r w:rsidR="00323F0D" w:rsidRPr="00D67715">
        <w:rPr>
          <w:rFonts w:ascii="Arial" w:hAnsi="Arial" w:cs="Arial"/>
          <w:sz w:val="36"/>
          <w:szCs w:val="36"/>
        </w:rPr>
        <w:t xml:space="preserve">: </w:t>
      </w:r>
      <w:r w:rsidR="000579BF">
        <w:rPr>
          <w:rFonts w:ascii="Arial" w:hAnsi="Arial" w:cs="Arial"/>
          <w:sz w:val="36"/>
          <w:szCs w:val="36"/>
        </w:rPr>
        <w:t xml:space="preserve">Modification to DOC6 to allow protection for sites when implementing demand disconnection where technically </w:t>
      </w:r>
      <w:proofErr w:type="gramStart"/>
      <w:r w:rsidR="000579BF">
        <w:rPr>
          <w:rFonts w:ascii="Arial" w:hAnsi="Arial" w:cs="Arial"/>
          <w:sz w:val="36"/>
          <w:szCs w:val="36"/>
        </w:rPr>
        <w:t>feasible</w:t>
      </w:r>
      <w:proofErr w:type="gramEnd"/>
    </w:p>
    <w:p w14:paraId="4A627CAB" w14:textId="0E15177F" w:rsidR="009B5ABE" w:rsidRDefault="00246E09" w:rsidP="009B5ABE">
      <w:pPr>
        <w:rPr>
          <w:rFonts w:ascii="Arial" w:hAnsi="Arial" w:cs="Arial"/>
          <w:color w:val="000000" w:themeColor="text1"/>
          <w:sz w:val="36"/>
          <w:szCs w:val="36"/>
          <w:lang w:val="en-US"/>
        </w:rPr>
      </w:pPr>
      <w:r w:rsidRPr="007E78DB">
        <w:rPr>
          <w:rFonts w:ascii="Arial" w:hAnsi="Arial" w:cs="Arial"/>
          <w:noProof/>
          <w:sz w:val="36"/>
          <w:szCs w:val="36"/>
          <w:lang w:eastAsia="en-GB"/>
        </w:rPr>
        <mc:AlternateContent>
          <mc:Choice Requires="wps">
            <w:drawing>
              <wp:anchor distT="0" distB="0" distL="114300" distR="114300" simplePos="0" relativeHeight="251659264" behindDoc="0" locked="0" layoutInCell="1" allowOverlap="1" wp14:anchorId="160B0DA3" wp14:editId="6A1C0B9E">
                <wp:simplePos x="0" y="0"/>
                <wp:positionH relativeFrom="margin">
                  <wp:posOffset>-111125</wp:posOffset>
                </wp:positionH>
                <wp:positionV relativeFrom="paragraph">
                  <wp:posOffset>287020</wp:posOffset>
                </wp:positionV>
                <wp:extent cx="8839200" cy="45085"/>
                <wp:effectExtent l="0" t="0" r="19050" b="12065"/>
                <wp:wrapNone/>
                <wp:docPr id="1" name="Rectangle 1"/>
                <wp:cNvGraphicFramePr/>
                <a:graphic xmlns:a="http://schemas.openxmlformats.org/drawingml/2006/main">
                  <a:graphicData uri="http://schemas.microsoft.com/office/word/2010/wordprocessingShape">
                    <wps:wsp>
                      <wps:cNvSpPr/>
                      <wps:spPr>
                        <a:xfrm>
                          <a:off x="0" y="0"/>
                          <a:ext cx="8839200" cy="45085"/>
                        </a:xfrm>
                        <a:prstGeom prst="rect">
                          <a:avLst/>
                        </a:prstGeom>
                        <a:solidFill>
                          <a:srgbClr val="005024"/>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093642" id="Rectangle 1" o:spid="_x0000_s1026" style="position:absolute;margin-left:-8.75pt;margin-top:22.6pt;width:696pt;height:3.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" fillcolor="#005024" strokecolor="#41719c" strokeweight="1pt">
                <w10:wrap anchorx="margin"/>
              </v:rect>
            </w:pict>
          </mc:Fallback>
        </mc:AlternateContent>
      </w:r>
      <w:r w:rsidR="00F11C8F" w:rsidRPr="00F11C8F">
        <w:t xml:space="preserve"> </w:t>
      </w:r>
    </w:p>
    <w:p w14:paraId="09C971ED" w14:textId="3F558B0E" w:rsidR="000F7D53" w:rsidRDefault="000F7D53" w:rsidP="009B5ABE">
      <w:r>
        <w:t>Stakeholders are invited to respond to this consultation, expressing their views or providing any further evidence on any of the matters contained within the consultation document. Stakeholders are invited to supply the rationale for their responses to the set questions.</w:t>
      </w:r>
    </w:p>
    <w:p w14:paraId="10244553" w14:textId="0A3F2BA9" w:rsidR="000F7D53" w:rsidRPr="00B74F30" w:rsidRDefault="000F7D53" w:rsidP="000F7D53">
      <w:pPr>
        <w:pStyle w:val="BodyText"/>
        <w:rPr>
          <w:rFonts w:asciiTheme="minorHAnsi" w:hAnsiTheme="minorHAnsi"/>
          <w:sz w:val="22"/>
          <w:szCs w:val="22"/>
        </w:rPr>
      </w:pPr>
      <w:r w:rsidRPr="00B74F30">
        <w:rPr>
          <w:rFonts w:asciiTheme="minorHAnsi" w:hAnsiTheme="minorHAnsi"/>
          <w:sz w:val="22"/>
          <w:szCs w:val="22"/>
        </w:rPr>
        <w:t xml:space="preserve">Please send your responses </w:t>
      </w:r>
      <w:r w:rsidR="00736AF2" w:rsidRPr="00B74F30">
        <w:rPr>
          <w:rFonts w:asciiTheme="minorHAnsi" w:hAnsiTheme="minorHAnsi"/>
          <w:sz w:val="22"/>
          <w:szCs w:val="22"/>
        </w:rPr>
        <w:t xml:space="preserve">and comments </w:t>
      </w:r>
      <w:r w:rsidRPr="00B74F30">
        <w:rPr>
          <w:rFonts w:asciiTheme="minorHAnsi" w:hAnsiTheme="minorHAnsi"/>
          <w:sz w:val="22"/>
          <w:szCs w:val="22"/>
        </w:rPr>
        <w:t xml:space="preserve">by </w:t>
      </w:r>
      <w:r w:rsidR="0019731F" w:rsidRPr="00B74F30">
        <w:rPr>
          <w:rFonts w:asciiTheme="minorHAnsi" w:hAnsiTheme="minorHAnsi"/>
          <w:b/>
          <w:sz w:val="22"/>
          <w:szCs w:val="22"/>
        </w:rPr>
        <w:t>17:00</w:t>
      </w:r>
      <w:r w:rsidR="0039032B">
        <w:rPr>
          <w:rFonts w:asciiTheme="minorHAnsi" w:hAnsiTheme="minorHAnsi"/>
          <w:b/>
          <w:sz w:val="22"/>
          <w:szCs w:val="22"/>
        </w:rPr>
        <w:t>,</w:t>
      </w:r>
      <w:r w:rsidR="009B5ABE" w:rsidRPr="00B74F30">
        <w:rPr>
          <w:rFonts w:asciiTheme="minorHAnsi" w:hAnsiTheme="minorHAnsi"/>
          <w:b/>
          <w:sz w:val="22"/>
          <w:szCs w:val="22"/>
        </w:rPr>
        <w:t xml:space="preserve"> </w:t>
      </w:r>
      <w:r w:rsidR="00BA2976">
        <w:rPr>
          <w:rFonts w:asciiTheme="minorHAnsi" w:hAnsiTheme="minorHAnsi"/>
          <w:b/>
          <w:sz w:val="22"/>
          <w:szCs w:val="22"/>
        </w:rPr>
        <w:t>[</w:t>
      </w:r>
      <w:r w:rsidR="00BA2976" w:rsidRPr="00BA2976">
        <w:rPr>
          <w:rFonts w:asciiTheme="minorHAnsi" w:hAnsiTheme="minorHAnsi"/>
          <w:b/>
          <w:sz w:val="22"/>
          <w:szCs w:val="22"/>
          <w:highlight w:val="yellow"/>
        </w:rPr>
        <w:t>Friday XX</w:t>
      </w:r>
      <w:r w:rsidR="00896427" w:rsidRPr="00BA2976">
        <w:rPr>
          <w:rFonts w:asciiTheme="minorHAnsi" w:hAnsiTheme="minorHAnsi"/>
          <w:b/>
          <w:sz w:val="22"/>
          <w:szCs w:val="22"/>
          <w:highlight w:val="yellow"/>
        </w:rPr>
        <w:t xml:space="preserve"> August</w:t>
      </w:r>
      <w:r w:rsidR="00D05280" w:rsidRPr="00BA2976">
        <w:rPr>
          <w:rFonts w:asciiTheme="minorHAnsi" w:hAnsiTheme="minorHAnsi"/>
          <w:b/>
          <w:sz w:val="22"/>
          <w:szCs w:val="22"/>
          <w:highlight w:val="yellow"/>
        </w:rPr>
        <w:t xml:space="preserve"> 20</w:t>
      </w:r>
      <w:r w:rsidR="0039032B" w:rsidRPr="00BA2976">
        <w:rPr>
          <w:rFonts w:asciiTheme="minorHAnsi" w:hAnsiTheme="minorHAnsi"/>
          <w:b/>
          <w:sz w:val="22"/>
          <w:szCs w:val="22"/>
          <w:highlight w:val="yellow"/>
        </w:rPr>
        <w:t>2</w:t>
      </w:r>
      <w:r w:rsidR="00896427" w:rsidRPr="00BA2976">
        <w:rPr>
          <w:rFonts w:asciiTheme="minorHAnsi" w:hAnsiTheme="minorHAnsi"/>
          <w:b/>
          <w:sz w:val="22"/>
          <w:szCs w:val="22"/>
          <w:highlight w:val="yellow"/>
        </w:rPr>
        <w:t>3</w:t>
      </w:r>
      <w:r w:rsidR="00BA2976">
        <w:rPr>
          <w:rFonts w:asciiTheme="minorHAnsi" w:hAnsiTheme="minorHAnsi"/>
          <w:b/>
          <w:sz w:val="22"/>
          <w:szCs w:val="22"/>
        </w:rPr>
        <w:t>]</w:t>
      </w:r>
      <w:r w:rsidR="00246E09" w:rsidRPr="00B74F30">
        <w:rPr>
          <w:rFonts w:asciiTheme="minorHAnsi" w:hAnsiTheme="minorHAnsi"/>
          <w:b/>
          <w:sz w:val="22"/>
          <w:szCs w:val="22"/>
        </w:rPr>
        <w:t xml:space="preserve"> </w:t>
      </w:r>
      <w:r w:rsidRPr="00B74F30">
        <w:rPr>
          <w:rFonts w:asciiTheme="minorHAnsi" w:hAnsiTheme="minorHAnsi"/>
          <w:sz w:val="22"/>
          <w:szCs w:val="22"/>
        </w:rPr>
        <w:t xml:space="preserve">to </w:t>
      </w:r>
      <w:hyperlink r:id="rId11" w:history="1">
        <w:r w:rsidRPr="00B74F30">
          <w:rPr>
            <w:rStyle w:val="Hyperlink"/>
            <w:rFonts w:asciiTheme="minorHAnsi" w:hAnsiTheme="minorHAnsi"/>
            <w:sz w:val="22"/>
            <w:szCs w:val="22"/>
          </w:rPr>
          <w:t>dcode@energynetworks.org</w:t>
        </w:r>
      </w:hyperlink>
      <w:r w:rsidRPr="00B74F30">
        <w:rPr>
          <w:rFonts w:asciiTheme="minorHAnsi" w:hAnsiTheme="minorHAnsi"/>
          <w:sz w:val="22"/>
          <w:szCs w:val="22"/>
        </w:rPr>
        <w:t xml:space="preserve"> and please title your email ‘</w:t>
      </w:r>
      <w:r w:rsidR="0019731F" w:rsidRPr="00B74F30">
        <w:rPr>
          <w:rFonts w:asciiTheme="minorHAnsi" w:hAnsiTheme="minorHAnsi"/>
          <w:sz w:val="22"/>
          <w:szCs w:val="22"/>
        </w:rPr>
        <w:t xml:space="preserve">Consultation Response </w:t>
      </w:r>
      <w:r w:rsidR="0080400F" w:rsidRPr="00B74F30">
        <w:rPr>
          <w:rFonts w:asciiTheme="minorHAnsi" w:hAnsiTheme="minorHAnsi"/>
          <w:sz w:val="22"/>
          <w:szCs w:val="22"/>
        </w:rPr>
        <w:t>DCRP/</w:t>
      </w:r>
      <w:r w:rsidR="00D67715">
        <w:rPr>
          <w:rFonts w:asciiTheme="minorHAnsi" w:hAnsiTheme="minorHAnsi"/>
          <w:sz w:val="22"/>
          <w:szCs w:val="22"/>
        </w:rPr>
        <w:t>23</w:t>
      </w:r>
      <w:r w:rsidR="00670024">
        <w:rPr>
          <w:rFonts w:asciiTheme="minorHAnsi" w:hAnsiTheme="minorHAnsi"/>
          <w:sz w:val="22"/>
          <w:szCs w:val="22"/>
        </w:rPr>
        <w:t>/</w:t>
      </w:r>
      <w:r w:rsidR="00D67715">
        <w:rPr>
          <w:rFonts w:asciiTheme="minorHAnsi" w:hAnsiTheme="minorHAnsi"/>
          <w:sz w:val="22"/>
          <w:szCs w:val="22"/>
        </w:rPr>
        <w:t>03</w:t>
      </w:r>
      <w:r w:rsidR="0080400F" w:rsidRPr="00B74F30">
        <w:rPr>
          <w:rFonts w:asciiTheme="minorHAnsi" w:hAnsiTheme="minorHAnsi"/>
          <w:sz w:val="22"/>
          <w:szCs w:val="22"/>
        </w:rPr>
        <w:t>/PC</w:t>
      </w:r>
      <w:r w:rsidR="00246E09" w:rsidRPr="00B74F30">
        <w:rPr>
          <w:rFonts w:asciiTheme="minorHAnsi" w:hAnsiTheme="minorHAnsi"/>
          <w:sz w:val="22"/>
          <w:szCs w:val="22"/>
        </w:rPr>
        <w:t xml:space="preserve"> </w:t>
      </w:r>
      <w:r w:rsidR="000579BF" w:rsidRPr="000579BF">
        <w:rPr>
          <w:rFonts w:asciiTheme="minorHAnsi" w:hAnsiTheme="minorHAnsi" w:cstheme="minorHAnsi"/>
          <w:sz w:val="22"/>
          <w:szCs w:val="22"/>
        </w:rPr>
        <w:t>Modification to DOC6 to allow protection for sites when implementing demand disconnection where technically feasible</w:t>
      </w:r>
      <w:r w:rsidR="00060D2B">
        <w:rPr>
          <w:rFonts w:asciiTheme="minorHAnsi" w:hAnsiTheme="minorHAnsi" w:cstheme="minorHAnsi"/>
          <w:sz w:val="22"/>
          <w:szCs w:val="22"/>
        </w:rPr>
        <w:t>’</w:t>
      </w:r>
      <w:r w:rsidRPr="000579BF">
        <w:rPr>
          <w:rFonts w:asciiTheme="minorHAnsi" w:hAnsiTheme="minorHAnsi"/>
          <w:sz w:val="14"/>
          <w:szCs w:val="14"/>
        </w:rPr>
        <w:t xml:space="preserve"> </w:t>
      </w:r>
      <w:r w:rsidRPr="00B74F30">
        <w:rPr>
          <w:rFonts w:asciiTheme="minorHAnsi" w:hAnsiTheme="minorHAnsi"/>
          <w:sz w:val="22"/>
          <w:szCs w:val="22"/>
        </w:rPr>
        <w:t xml:space="preserve">Please note that any responses received after the deadline may not receive </w:t>
      </w:r>
      <w:r w:rsidR="00736AF2" w:rsidRPr="00B74F30">
        <w:rPr>
          <w:rFonts w:asciiTheme="minorHAnsi" w:hAnsiTheme="minorHAnsi"/>
          <w:sz w:val="22"/>
          <w:szCs w:val="22"/>
        </w:rPr>
        <w:t>due consideration by the Working Group</w:t>
      </w:r>
      <w:r w:rsidR="00DF7986" w:rsidRPr="00B74F30">
        <w:rPr>
          <w:rFonts w:asciiTheme="minorHAnsi" w:hAnsiTheme="minorHAnsi"/>
          <w:sz w:val="22"/>
          <w:szCs w:val="22"/>
        </w:rPr>
        <w:t>.</w:t>
      </w:r>
    </w:p>
    <w:p w14:paraId="5A844BC8" w14:textId="3D5B61BA" w:rsidR="000F7D53" w:rsidRPr="00B74F30" w:rsidRDefault="000F7D53" w:rsidP="000F7D53">
      <w:pPr>
        <w:pStyle w:val="BodyText"/>
        <w:rPr>
          <w:rFonts w:asciiTheme="minorHAnsi" w:hAnsiTheme="minorHAnsi"/>
          <w:sz w:val="22"/>
          <w:szCs w:val="22"/>
        </w:rPr>
      </w:pPr>
      <w:r w:rsidRPr="00B74F30">
        <w:rPr>
          <w:rFonts w:asciiTheme="minorHAnsi" w:hAnsiTheme="minorHAnsi"/>
          <w:sz w:val="22"/>
          <w:szCs w:val="22"/>
        </w:rPr>
        <w:t>Any queries on the content of the consultation pro-forma should be addressed to DCode Administrator on 020 7706 51</w:t>
      </w:r>
      <w:r w:rsidR="00D05280">
        <w:rPr>
          <w:rFonts w:asciiTheme="minorHAnsi" w:hAnsiTheme="minorHAnsi"/>
          <w:sz w:val="22"/>
          <w:szCs w:val="22"/>
        </w:rPr>
        <w:t>05</w:t>
      </w:r>
      <w:r w:rsidRPr="00B74F30">
        <w:rPr>
          <w:rFonts w:asciiTheme="minorHAnsi" w:hAnsiTheme="minorHAnsi"/>
          <w:sz w:val="22"/>
          <w:szCs w:val="22"/>
        </w:rPr>
        <w:t xml:space="preserve">, or to </w:t>
      </w:r>
      <w:hyperlink r:id="rId12" w:history="1">
        <w:r w:rsidRPr="00B74F30">
          <w:rPr>
            <w:rStyle w:val="Hyperlink"/>
            <w:rFonts w:asciiTheme="minorHAnsi" w:hAnsiTheme="minorHAnsi"/>
            <w:sz w:val="22"/>
            <w:szCs w:val="22"/>
          </w:rPr>
          <w:t>dcode@energynetworks.org</w:t>
        </w:r>
      </w:hyperlink>
    </w:p>
    <w:p w14:paraId="205C0E33" w14:textId="77777777" w:rsidR="000F7D53" w:rsidRDefault="000F7D53" w:rsidP="000F7D53">
      <w:pPr>
        <w:pStyle w:val="BodyText"/>
      </w:pPr>
    </w:p>
    <w:tbl>
      <w:tblPr>
        <w:tblStyle w:val="TableGrid"/>
        <w:tblW w:w="0" w:type="auto"/>
        <w:tblLook w:val="04A0" w:firstRow="1" w:lastRow="0" w:firstColumn="1" w:lastColumn="0" w:noHBand="0" w:noVBand="1"/>
      </w:tblPr>
      <w:tblGrid>
        <w:gridCol w:w="3256"/>
        <w:gridCol w:w="10692"/>
      </w:tblGrid>
      <w:tr w:rsidR="000F7D53" w14:paraId="34340229" w14:textId="77777777" w:rsidTr="000F7D53">
        <w:tc>
          <w:tcPr>
            <w:tcW w:w="3256" w:type="dxa"/>
          </w:tcPr>
          <w:p w14:paraId="06998C81" w14:textId="77777777" w:rsidR="000F7D53" w:rsidRPr="000F7D53" w:rsidRDefault="000F7D53" w:rsidP="009A7C6C">
            <w:pPr>
              <w:spacing w:before="120" w:after="120"/>
              <w:rPr>
                <w:b/>
              </w:rPr>
            </w:pPr>
            <w:r w:rsidRPr="000F7D53">
              <w:rPr>
                <w:b/>
              </w:rPr>
              <w:t>Respondent</w:t>
            </w:r>
          </w:p>
        </w:tc>
        <w:tc>
          <w:tcPr>
            <w:tcW w:w="10692" w:type="dxa"/>
          </w:tcPr>
          <w:p w14:paraId="4BAFD966" w14:textId="103ABCAA" w:rsidR="00A768CF" w:rsidRDefault="00FF753E" w:rsidP="009A7C6C">
            <w:pPr>
              <w:spacing w:before="120" w:after="120"/>
            </w:pPr>
            <w:r>
              <w:rPr>
                <w:i/>
              </w:rPr>
              <w:t>Name</w:t>
            </w:r>
          </w:p>
        </w:tc>
      </w:tr>
      <w:tr w:rsidR="000F7D53" w14:paraId="4671E6DA" w14:textId="77777777" w:rsidTr="000F7D53">
        <w:tc>
          <w:tcPr>
            <w:tcW w:w="3256" w:type="dxa"/>
          </w:tcPr>
          <w:p w14:paraId="4A43AC25" w14:textId="77777777" w:rsidR="000F7D53" w:rsidRPr="000F7D53" w:rsidRDefault="000F7D53" w:rsidP="009A7C6C">
            <w:pPr>
              <w:spacing w:before="120" w:after="120"/>
              <w:rPr>
                <w:b/>
              </w:rPr>
            </w:pPr>
            <w:r w:rsidRPr="000F7D53">
              <w:rPr>
                <w:b/>
              </w:rPr>
              <w:t>Company Name</w:t>
            </w:r>
          </w:p>
        </w:tc>
        <w:tc>
          <w:tcPr>
            <w:tcW w:w="10692" w:type="dxa"/>
          </w:tcPr>
          <w:p w14:paraId="212FEBB3" w14:textId="606E1C71" w:rsidR="000F7D53" w:rsidRPr="00E4396D" w:rsidRDefault="000F7D53" w:rsidP="009A7C6C">
            <w:pPr>
              <w:spacing w:before="120" w:after="120"/>
              <w:rPr>
                <w:rFonts w:ascii="Arial" w:hAnsi="Arial" w:cs="Arial"/>
                <w:sz w:val="20"/>
                <w:szCs w:val="20"/>
              </w:rPr>
            </w:pPr>
          </w:p>
        </w:tc>
      </w:tr>
      <w:tr w:rsidR="000F7D53" w14:paraId="226422C6" w14:textId="77777777" w:rsidTr="000F7D53">
        <w:tc>
          <w:tcPr>
            <w:tcW w:w="3256" w:type="dxa"/>
          </w:tcPr>
          <w:p w14:paraId="1AB21536" w14:textId="041A8567" w:rsidR="000F7D53" w:rsidRPr="000F7D53" w:rsidRDefault="00323F0D" w:rsidP="009A7C6C">
            <w:pPr>
              <w:spacing w:before="120" w:after="120"/>
              <w:rPr>
                <w:b/>
              </w:rPr>
            </w:pPr>
            <w:r>
              <w:rPr>
                <w:b/>
              </w:rPr>
              <w:t xml:space="preserve">No. </w:t>
            </w:r>
            <w:r w:rsidR="000F7D53">
              <w:rPr>
                <w:b/>
              </w:rPr>
              <w:t>of DCode Stakeholders Represented</w:t>
            </w:r>
          </w:p>
        </w:tc>
        <w:tc>
          <w:tcPr>
            <w:tcW w:w="10692" w:type="dxa"/>
          </w:tcPr>
          <w:p w14:paraId="3CE46E31" w14:textId="7B460AFE" w:rsidR="000F7D53" w:rsidRPr="00E4396D" w:rsidRDefault="000F7D53" w:rsidP="009A7C6C">
            <w:pPr>
              <w:spacing w:before="120" w:after="120"/>
              <w:rPr>
                <w:rFonts w:ascii="Arial" w:hAnsi="Arial" w:cs="Arial"/>
                <w:sz w:val="20"/>
                <w:szCs w:val="20"/>
              </w:rPr>
            </w:pPr>
          </w:p>
        </w:tc>
      </w:tr>
      <w:tr w:rsidR="000F7D53" w14:paraId="46E5C4A0" w14:textId="77777777" w:rsidTr="000F7D53">
        <w:tc>
          <w:tcPr>
            <w:tcW w:w="3256" w:type="dxa"/>
          </w:tcPr>
          <w:p w14:paraId="7696B8A7" w14:textId="77777777" w:rsidR="000F7D53" w:rsidRDefault="000F7D53" w:rsidP="009A7C6C">
            <w:pPr>
              <w:spacing w:before="120" w:after="120"/>
              <w:rPr>
                <w:b/>
              </w:rPr>
            </w:pPr>
            <w:r>
              <w:rPr>
                <w:b/>
              </w:rPr>
              <w:t>Stakeholders represented</w:t>
            </w:r>
          </w:p>
        </w:tc>
        <w:tc>
          <w:tcPr>
            <w:tcW w:w="10692" w:type="dxa"/>
          </w:tcPr>
          <w:p w14:paraId="0F36DDC0" w14:textId="78F0A6ED" w:rsidR="000F7D53" w:rsidRPr="006B575D" w:rsidRDefault="00FF753E" w:rsidP="006B575D">
            <w:pPr>
              <w:spacing w:before="120" w:after="120"/>
              <w:rPr>
                <w:rFonts w:ascii="Arial" w:hAnsi="Arial" w:cs="Arial"/>
                <w:sz w:val="20"/>
                <w:szCs w:val="20"/>
              </w:rPr>
            </w:pPr>
            <w:r w:rsidRPr="00E4396D">
              <w:rPr>
                <w:rFonts w:ascii="Arial" w:hAnsi="Arial" w:cs="Arial"/>
                <w:i/>
                <w:sz w:val="20"/>
                <w:szCs w:val="20"/>
              </w:rPr>
              <w:t>Please list all Stakeholder names responding on behalf of (including the respondent company if relevant).</w:t>
            </w:r>
          </w:p>
        </w:tc>
      </w:tr>
      <w:tr w:rsidR="000F7D53" w14:paraId="6FBF5D4B" w14:textId="77777777" w:rsidTr="000F7D53">
        <w:tc>
          <w:tcPr>
            <w:tcW w:w="3256" w:type="dxa"/>
          </w:tcPr>
          <w:p w14:paraId="77B4F89A" w14:textId="77777777" w:rsidR="000F7D53" w:rsidRPr="000F7D53" w:rsidRDefault="000F7D53" w:rsidP="009A7C6C">
            <w:pPr>
              <w:spacing w:before="120" w:after="120"/>
              <w:rPr>
                <w:b/>
              </w:rPr>
            </w:pPr>
            <w:r w:rsidRPr="000F7D53">
              <w:rPr>
                <w:b/>
              </w:rPr>
              <w:t>Role of Respondent</w:t>
            </w:r>
          </w:p>
        </w:tc>
        <w:tc>
          <w:tcPr>
            <w:tcW w:w="10692" w:type="dxa"/>
          </w:tcPr>
          <w:p w14:paraId="74B21AE9" w14:textId="078A1119" w:rsidR="000F7D53" w:rsidRPr="00E4396D" w:rsidRDefault="00FF753E" w:rsidP="009A7C6C">
            <w:pPr>
              <w:spacing w:before="120" w:after="120"/>
              <w:rPr>
                <w:rFonts w:ascii="Arial" w:hAnsi="Arial" w:cs="Arial"/>
                <w:sz w:val="20"/>
                <w:szCs w:val="20"/>
              </w:rPr>
            </w:pPr>
            <w:proofErr w:type="spellStart"/>
            <w:r w:rsidRPr="00E4396D">
              <w:rPr>
                <w:rFonts w:ascii="Arial" w:hAnsi="Arial" w:cs="Arial"/>
                <w:i/>
                <w:sz w:val="20"/>
                <w:szCs w:val="20"/>
              </w:rPr>
              <w:t>Eg</w:t>
            </w:r>
            <w:proofErr w:type="spellEnd"/>
            <w:r w:rsidRPr="00E4396D">
              <w:rPr>
                <w:rFonts w:ascii="Arial" w:hAnsi="Arial" w:cs="Arial"/>
                <w:i/>
                <w:sz w:val="20"/>
                <w:szCs w:val="20"/>
              </w:rPr>
              <w:t xml:space="preserve"> Distributor/Supplier/Generator/ Consolidator / Exemptible Generator / BSC Agent / Party Agent / Distributor / other – please state </w:t>
            </w:r>
            <w:bookmarkStart w:id="0" w:name="_Ref19342985"/>
            <w:r w:rsidRPr="00E4396D">
              <w:rPr>
                <w:rStyle w:val="FootnoteReference"/>
                <w:rFonts w:ascii="Arial" w:hAnsi="Arial" w:cs="Arial"/>
                <w:sz w:val="20"/>
                <w:szCs w:val="20"/>
              </w:rPr>
              <w:footnoteReference w:id="1"/>
            </w:r>
            <w:bookmarkEnd w:id="0"/>
            <w:r w:rsidRPr="00E4396D">
              <w:rPr>
                <w:rFonts w:ascii="Arial" w:hAnsi="Arial" w:cs="Arial"/>
                <w:i/>
                <w:sz w:val="20"/>
                <w:szCs w:val="20"/>
              </w:rPr>
              <w:t>)</w:t>
            </w:r>
          </w:p>
        </w:tc>
      </w:tr>
      <w:tr w:rsidR="000F7D53" w14:paraId="3A61BED1" w14:textId="77777777" w:rsidTr="000F7D53">
        <w:tc>
          <w:tcPr>
            <w:tcW w:w="3256" w:type="dxa"/>
          </w:tcPr>
          <w:p w14:paraId="1B6B01CE" w14:textId="3F2DEE7F" w:rsidR="000F7D53" w:rsidRDefault="000F7D53" w:rsidP="009A7C6C">
            <w:pPr>
              <w:spacing w:before="120" w:after="120"/>
            </w:pPr>
            <w:r>
              <w:rPr>
                <w:b/>
              </w:rPr>
              <w:t xml:space="preserve">We intend to publish the consultation responses on the DCode website. Do you agree to </w:t>
            </w:r>
            <w:r>
              <w:rPr>
                <w:b/>
              </w:rPr>
              <w:lastRenderedPageBreak/>
              <w:t>this response being published on the DCode website? [Y/N</w:t>
            </w:r>
            <w:r w:rsidR="00C34FC0">
              <w:rPr>
                <w:b/>
              </w:rPr>
              <w:t>]</w:t>
            </w:r>
          </w:p>
        </w:tc>
        <w:tc>
          <w:tcPr>
            <w:tcW w:w="10692" w:type="dxa"/>
          </w:tcPr>
          <w:p w14:paraId="7331038A" w14:textId="3ABC6FBE" w:rsidR="000F7D53" w:rsidRPr="00E4396D" w:rsidRDefault="000F7D53" w:rsidP="009A7C6C">
            <w:pPr>
              <w:spacing w:before="120" w:after="120"/>
              <w:rPr>
                <w:rFonts w:ascii="Arial" w:hAnsi="Arial" w:cs="Arial"/>
                <w:sz w:val="20"/>
                <w:szCs w:val="20"/>
              </w:rPr>
            </w:pPr>
          </w:p>
        </w:tc>
      </w:tr>
    </w:tbl>
    <w:p w14:paraId="4813FF6C" w14:textId="423A9BE4" w:rsidR="00AA4F95" w:rsidRDefault="0010764F">
      <w:r>
        <w:br w:type="page"/>
      </w:r>
    </w:p>
    <w:tbl>
      <w:tblPr>
        <w:tblStyle w:val="TableGrid"/>
        <w:tblW w:w="14850" w:type="dxa"/>
        <w:tblLook w:val="04A0" w:firstRow="1" w:lastRow="0" w:firstColumn="1" w:lastColumn="0" w:noHBand="0" w:noVBand="1"/>
      </w:tblPr>
      <w:tblGrid>
        <w:gridCol w:w="628"/>
        <w:gridCol w:w="4406"/>
        <w:gridCol w:w="9816"/>
      </w:tblGrid>
      <w:tr w:rsidR="000F7D53" w14:paraId="615C5719" w14:textId="77777777" w:rsidTr="0010764F">
        <w:trPr>
          <w:cantSplit/>
          <w:tblHeader/>
        </w:trPr>
        <w:tc>
          <w:tcPr>
            <w:tcW w:w="628" w:type="dxa"/>
          </w:tcPr>
          <w:p w14:paraId="127E10C4" w14:textId="72CE9BFE" w:rsidR="000F7D53" w:rsidRDefault="000F7D53" w:rsidP="009A7C6C">
            <w:pPr>
              <w:spacing w:before="120" w:after="120"/>
            </w:pPr>
          </w:p>
        </w:tc>
        <w:tc>
          <w:tcPr>
            <w:tcW w:w="4406" w:type="dxa"/>
          </w:tcPr>
          <w:p w14:paraId="0955E036" w14:textId="77777777" w:rsidR="000F7D53" w:rsidRDefault="000F7D53" w:rsidP="009A7C6C">
            <w:pPr>
              <w:spacing w:before="120" w:after="120"/>
            </w:pPr>
            <w:r>
              <w:t>Question</w:t>
            </w:r>
          </w:p>
        </w:tc>
        <w:tc>
          <w:tcPr>
            <w:tcW w:w="9816" w:type="dxa"/>
          </w:tcPr>
          <w:p w14:paraId="3E872327" w14:textId="77777777" w:rsidR="000F7D53" w:rsidRDefault="000F7D53" w:rsidP="009A7C6C">
            <w:pPr>
              <w:spacing w:before="120" w:after="120"/>
            </w:pPr>
            <w:r>
              <w:t>Response</w:t>
            </w:r>
          </w:p>
        </w:tc>
      </w:tr>
      <w:tr w:rsidR="00AD67A7" w14:paraId="6C1CC637" w14:textId="77777777" w:rsidTr="0010764F">
        <w:tc>
          <w:tcPr>
            <w:tcW w:w="628" w:type="dxa"/>
          </w:tcPr>
          <w:p w14:paraId="2E86424F" w14:textId="2F278F5C" w:rsidR="00AD67A7" w:rsidRDefault="00AD67A7" w:rsidP="00AD67A7">
            <w:pPr>
              <w:spacing w:before="120" w:after="120"/>
            </w:pPr>
            <w:r>
              <w:t>Q1</w:t>
            </w:r>
          </w:p>
        </w:tc>
        <w:tc>
          <w:tcPr>
            <w:tcW w:w="4406" w:type="dxa"/>
          </w:tcPr>
          <w:p w14:paraId="6FAA9D93" w14:textId="385B4941" w:rsidR="00AD67A7" w:rsidRPr="00065082" w:rsidRDefault="00E36239" w:rsidP="00065082">
            <w:pPr>
              <w:spacing w:after="120"/>
              <w:rPr>
                <w:rFonts w:eastAsia="Calibri" w:cstheme="minorHAnsi"/>
                <w:noProof/>
              </w:rPr>
            </w:pPr>
            <w:r w:rsidRPr="00065082">
              <w:rPr>
                <w:rFonts w:eastAsia="Calibri" w:cstheme="minorHAnsi"/>
                <w:noProof/>
              </w:rPr>
              <w:t>Do you agree with the general intent intent of the proposed modification? If not, please explain your view.</w:t>
            </w:r>
          </w:p>
        </w:tc>
        <w:tc>
          <w:tcPr>
            <w:tcW w:w="9816" w:type="dxa"/>
          </w:tcPr>
          <w:p w14:paraId="7F6BF82D" w14:textId="4869C40A" w:rsidR="00AD67A7" w:rsidRPr="00065082" w:rsidRDefault="00AD67A7" w:rsidP="00065082">
            <w:pPr>
              <w:spacing w:before="120" w:after="120"/>
              <w:rPr>
                <w:rFonts w:cstheme="minorHAnsi"/>
              </w:rPr>
            </w:pPr>
          </w:p>
        </w:tc>
      </w:tr>
      <w:tr w:rsidR="00AD67A7" w14:paraId="1AED8677" w14:textId="77777777" w:rsidTr="0010764F">
        <w:tc>
          <w:tcPr>
            <w:tcW w:w="628" w:type="dxa"/>
          </w:tcPr>
          <w:p w14:paraId="26ED0D2A" w14:textId="1D7619F3" w:rsidR="00AD67A7" w:rsidRPr="00C34FC0" w:rsidRDefault="00AD67A7" w:rsidP="00AD67A7">
            <w:pPr>
              <w:spacing w:before="120" w:after="120"/>
            </w:pPr>
            <w:r w:rsidRPr="00C34FC0">
              <w:t>Q2</w:t>
            </w:r>
          </w:p>
        </w:tc>
        <w:tc>
          <w:tcPr>
            <w:tcW w:w="4406" w:type="dxa"/>
          </w:tcPr>
          <w:p w14:paraId="6F1ECE5C" w14:textId="154E060E" w:rsidR="00AD67A7" w:rsidRPr="00065082" w:rsidRDefault="00065082" w:rsidP="00065082">
            <w:pPr>
              <w:spacing w:after="120"/>
              <w:rPr>
                <w:rFonts w:eastAsia="Calibri" w:cstheme="minorHAnsi"/>
                <w:noProof/>
              </w:rPr>
            </w:pPr>
            <w:r w:rsidRPr="00065082">
              <w:rPr>
                <w:rFonts w:eastAsia="Calibri" w:cstheme="minorHAnsi"/>
                <w:noProof/>
              </w:rPr>
              <w:t>Do you believe that the proposed modification, as set out in the DCRP/MP/23/03 Consultation Pack, better facilitate the Applicable Distribution Code Objectives</w:t>
            </w:r>
            <w:r w:rsidRPr="00065082">
              <w:rPr>
                <w:rFonts w:cstheme="minorHAnsi"/>
              </w:rPr>
              <w:t>?</w:t>
            </w:r>
          </w:p>
        </w:tc>
        <w:tc>
          <w:tcPr>
            <w:tcW w:w="9816" w:type="dxa"/>
          </w:tcPr>
          <w:p w14:paraId="0BDF91EA" w14:textId="1C4ED595" w:rsidR="00AD67A7" w:rsidRPr="00065082" w:rsidRDefault="00AD67A7" w:rsidP="00065082">
            <w:pPr>
              <w:spacing w:before="120" w:after="120"/>
              <w:rPr>
                <w:rFonts w:cstheme="minorHAnsi"/>
              </w:rPr>
            </w:pPr>
          </w:p>
        </w:tc>
      </w:tr>
      <w:tr w:rsidR="009F499A" w14:paraId="70609A9A" w14:textId="77777777" w:rsidTr="0010764F">
        <w:tc>
          <w:tcPr>
            <w:tcW w:w="628" w:type="dxa"/>
          </w:tcPr>
          <w:p w14:paraId="7341E180" w14:textId="45C1F0C7" w:rsidR="009F499A" w:rsidRPr="00C34FC0" w:rsidRDefault="009F499A" w:rsidP="00AD67A7">
            <w:pPr>
              <w:spacing w:before="120" w:after="120"/>
            </w:pPr>
            <w:r>
              <w:t>Q3</w:t>
            </w:r>
          </w:p>
        </w:tc>
        <w:tc>
          <w:tcPr>
            <w:tcW w:w="4406" w:type="dxa"/>
          </w:tcPr>
          <w:p w14:paraId="69317598" w14:textId="77777777" w:rsidR="00065082" w:rsidRPr="00065082" w:rsidRDefault="00065082" w:rsidP="00065082">
            <w:pPr>
              <w:spacing w:after="120"/>
              <w:rPr>
                <w:rFonts w:eastAsia="Calibri" w:cstheme="minorHAnsi"/>
                <w:noProof/>
              </w:rPr>
            </w:pPr>
            <w:r w:rsidRPr="00065082">
              <w:rPr>
                <w:rFonts w:eastAsia="Calibri" w:cstheme="minorHAnsi"/>
                <w:noProof/>
              </w:rPr>
              <w:t>Are there any other sections of DOC6 you think need to be amended under this modification? If so please explain.</w:t>
            </w:r>
          </w:p>
          <w:p w14:paraId="4174D8BF" w14:textId="655E9643" w:rsidR="009F499A" w:rsidRPr="00065082" w:rsidRDefault="009F499A" w:rsidP="00065082">
            <w:pPr>
              <w:rPr>
                <w:rFonts w:cstheme="minorHAnsi"/>
              </w:rPr>
            </w:pPr>
          </w:p>
        </w:tc>
        <w:tc>
          <w:tcPr>
            <w:tcW w:w="9816" w:type="dxa"/>
          </w:tcPr>
          <w:p w14:paraId="3AABEAEF" w14:textId="77777777" w:rsidR="009F499A" w:rsidRPr="00065082" w:rsidRDefault="009F499A" w:rsidP="00065082">
            <w:pPr>
              <w:spacing w:before="120" w:after="120"/>
              <w:rPr>
                <w:rFonts w:cstheme="minorHAnsi"/>
              </w:rPr>
            </w:pPr>
          </w:p>
        </w:tc>
      </w:tr>
      <w:tr w:rsidR="00AD67A7" w14:paraId="6B7F0AE3" w14:textId="77777777" w:rsidTr="0010764F">
        <w:tc>
          <w:tcPr>
            <w:tcW w:w="628" w:type="dxa"/>
          </w:tcPr>
          <w:p w14:paraId="7465C6EB" w14:textId="4FD55573" w:rsidR="00AD67A7" w:rsidRPr="00C34FC0" w:rsidRDefault="00AD67A7" w:rsidP="00AD67A7">
            <w:pPr>
              <w:spacing w:before="120" w:after="120"/>
            </w:pPr>
            <w:r>
              <w:t>Q</w:t>
            </w:r>
            <w:r w:rsidR="009F499A">
              <w:t>4</w:t>
            </w:r>
          </w:p>
        </w:tc>
        <w:tc>
          <w:tcPr>
            <w:tcW w:w="4406" w:type="dxa"/>
          </w:tcPr>
          <w:p w14:paraId="3CF6AB8D" w14:textId="77777777" w:rsidR="00065082" w:rsidRPr="00065082" w:rsidRDefault="00065082" w:rsidP="00065082">
            <w:pPr>
              <w:spacing w:after="120"/>
              <w:rPr>
                <w:rFonts w:eastAsia="Calibri" w:cstheme="minorHAnsi"/>
                <w:noProof/>
              </w:rPr>
            </w:pPr>
            <w:r w:rsidRPr="00065082">
              <w:rPr>
                <w:rFonts w:eastAsia="Calibri" w:cstheme="minorHAnsi"/>
                <w:noProof/>
              </w:rPr>
              <w:t>Do you have any other relevent comments?</w:t>
            </w:r>
          </w:p>
          <w:p w14:paraId="7F8D099F" w14:textId="78B78192" w:rsidR="00AD67A7" w:rsidRPr="00065082" w:rsidRDefault="00AD67A7" w:rsidP="00065082">
            <w:pPr>
              <w:rPr>
                <w:rFonts w:cstheme="minorHAnsi"/>
              </w:rPr>
            </w:pPr>
          </w:p>
        </w:tc>
        <w:tc>
          <w:tcPr>
            <w:tcW w:w="9816" w:type="dxa"/>
          </w:tcPr>
          <w:p w14:paraId="60B71A76" w14:textId="6D276B5E" w:rsidR="00AD67A7" w:rsidRPr="00065082" w:rsidRDefault="00AD67A7" w:rsidP="00065082">
            <w:pPr>
              <w:spacing w:before="120" w:after="120"/>
              <w:rPr>
                <w:rFonts w:cstheme="minorHAnsi"/>
              </w:rPr>
            </w:pPr>
          </w:p>
        </w:tc>
      </w:tr>
    </w:tbl>
    <w:p w14:paraId="78A6429A" w14:textId="6A36A8FE" w:rsidR="0010764F" w:rsidRDefault="0010764F">
      <w:r>
        <w:br w:type="page"/>
      </w:r>
    </w:p>
    <w:p w14:paraId="1B7ED837" w14:textId="3EAC7686" w:rsidR="00736AF2" w:rsidRDefault="00736AF2">
      <w:r>
        <w:lastRenderedPageBreak/>
        <w:t xml:space="preserve">Please provide comments relating to the specific technical content of the </w:t>
      </w:r>
      <w:r w:rsidR="0039032B">
        <w:t>proposed modifications</w:t>
      </w:r>
      <w:r>
        <w:rPr>
          <w:rStyle w:val="FootnoteReference"/>
        </w:rPr>
        <w:footnoteReference w:id="2"/>
      </w:r>
    </w:p>
    <w:tbl>
      <w:tblPr>
        <w:tblW w:w="14892" w:type="dxa"/>
        <w:tblInd w:w="-86" w:type="dxa"/>
        <w:tblLayout w:type="fixed"/>
        <w:tblCellMar>
          <w:left w:w="56" w:type="dxa"/>
          <w:right w:w="56" w:type="dxa"/>
        </w:tblCellMar>
        <w:tblLook w:val="0000" w:firstRow="0" w:lastRow="0" w:firstColumn="0" w:lastColumn="0" w:noHBand="0" w:noVBand="0"/>
      </w:tblPr>
      <w:tblGrid>
        <w:gridCol w:w="858"/>
        <w:gridCol w:w="858"/>
        <w:gridCol w:w="859"/>
        <w:gridCol w:w="1351"/>
        <w:gridCol w:w="3453"/>
        <w:gridCol w:w="3962"/>
        <w:gridCol w:w="3551"/>
      </w:tblGrid>
      <w:tr w:rsidR="00736AF2" w:rsidRPr="00DF7986" w14:paraId="1AE5D5EE" w14:textId="77777777" w:rsidTr="00736AF2">
        <w:trPr>
          <w:cantSplit/>
          <w:tblHeader/>
        </w:trPr>
        <w:tc>
          <w:tcPr>
            <w:tcW w:w="858" w:type="dxa"/>
            <w:tcBorders>
              <w:top w:val="single" w:sz="6" w:space="0" w:color="auto"/>
              <w:left w:val="single" w:sz="6" w:space="0" w:color="auto"/>
              <w:right w:val="single" w:sz="6" w:space="0" w:color="auto"/>
            </w:tcBorders>
          </w:tcPr>
          <w:p w14:paraId="544EFA73" w14:textId="0226A382"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 xml:space="preserve">Page </w:t>
            </w:r>
            <w:r w:rsidR="00C34FC0">
              <w:rPr>
                <w:rFonts w:asciiTheme="minorHAnsi" w:hAnsiTheme="minorHAnsi" w:cstheme="minorHAnsi"/>
              </w:rPr>
              <w:t xml:space="preserve">/ line </w:t>
            </w:r>
            <w:r w:rsidRPr="009E220E">
              <w:rPr>
                <w:rFonts w:asciiTheme="minorHAnsi" w:hAnsiTheme="minorHAnsi" w:cstheme="minorHAnsi"/>
              </w:rPr>
              <w:t>No</w:t>
            </w:r>
          </w:p>
        </w:tc>
        <w:tc>
          <w:tcPr>
            <w:tcW w:w="858" w:type="dxa"/>
            <w:tcBorders>
              <w:top w:val="single" w:sz="6" w:space="0" w:color="auto"/>
              <w:left w:val="single" w:sz="6" w:space="0" w:color="auto"/>
              <w:right w:val="single" w:sz="6" w:space="0" w:color="auto"/>
            </w:tcBorders>
          </w:tcPr>
          <w:p w14:paraId="6D6C3512" w14:textId="31599251"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Clause/ Subclause</w:t>
            </w:r>
          </w:p>
        </w:tc>
        <w:tc>
          <w:tcPr>
            <w:tcW w:w="859" w:type="dxa"/>
            <w:tcBorders>
              <w:top w:val="single" w:sz="6" w:space="0" w:color="auto"/>
              <w:left w:val="single" w:sz="6" w:space="0" w:color="auto"/>
              <w:right w:val="single" w:sz="6" w:space="0" w:color="auto"/>
            </w:tcBorders>
          </w:tcPr>
          <w:p w14:paraId="6B3CD924"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Paragraph Figure/ Table</w:t>
            </w:r>
          </w:p>
        </w:tc>
        <w:tc>
          <w:tcPr>
            <w:tcW w:w="1351" w:type="dxa"/>
            <w:tcBorders>
              <w:top w:val="single" w:sz="6" w:space="0" w:color="auto"/>
              <w:left w:val="single" w:sz="6" w:space="0" w:color="auto"/>
              <w:right w:val="single" w:sz="6" w:space="0" w:color="auto"/>
            </w:tcBorders>
          </w:tcPr>
          <w:p w14:paraId="18632B26"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 xml:space="preserve">Type </w:t>
            </w:r>
            <w:r w:rsidRPr="009E220E">
              <w:rPr>
                <w:rFonts w:asciiTheme="minorHAnsi" w:hAnsiTheme="minorHAnsi" w:cstheme="minorHAnsi"/>
              </w:rPr>
              <w:br/>
              <w:t xml:space="preserve">of comment </w:t>
            </w:r>
            <w:r w:rsidRPr="009E220E">
              <w:rPr>
                <w:rFonts w:asciiTheme="minorHAnsi" w:hAnsiTheme="minorHAnsi" w:cstheme="minorHAnsi"/>
                <w:b w:val="0"/>
                <w:bCs/>
                <w:sz w:val="14"/>
                <w:szCs w:val="14"/>
              </w:rPr>
              <w:t>(General/ Technical/Editorial)</w:t>
            </w:r>
          </w:p>
        </w:tc>
        <w:tc>
          <w:tcPr>
            <w:tcW w:w="3453" w:type="dxa"/>
            <w:tcBorders>
              <w:top w:val="single" w:sz="6" w:space="0" w:color="auto"/>
              <w:left w:val="single" w:sz="6" w:space="0" w:color="auto"/>
              <w:right w:val="single" w:sz="6" w:space="0" w:color="auto"/>
            </w:tcBorders>
          </w:tcPr>
          <w:p w14:paraId="2F7B0807"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COMMENTS</w:t>
            </w:r>
          </w:p>
        </w:tc>
        <w:tc>
          <w:tcPr>
            <w:tcW w:w="3962" w:type="dxa"/>
            <w:tcBorders>
              <w:top w:val="single" w:sz="6" w:space="0" w:color="auto"/>
              <w:left w:val="single" w:sz="6" w:space="0" w:color="auto"/>
              <w:right w:val="single" w:sz="6" w:space="0" w:color="auto"/>
            </w:tcBorders>
          </w:tcPr>
          <w:p w14:paraId="1DEFC95D"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Proposed change</w:t>
            </w:r>
          </w:p>
        </w:tc>
        <w:tc>
          <w:tcPr>
            <w:tcW w:w="3551" w:type="dxa"/>
            <w:tcBorders>
              <w:top w:val="single" w:sz="6" w:space="0" w:color="auto"/>
              <w:left w:val="single" w:sz="6" w:space="0" w:color="auto"/>
              <w:right w:val="single" w:sz="6" w:space="0" w:color="auto"/>
            </w:tcBorders>
          </w:tcPr>
          <w:p w14:paraId="130CBFF1"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OBSERVATIONS OF THE SECRETARIAT</w:t>
            </w:r>
          </w:p>
          <w:p w14:paraId="6B2C3B24" w14:textId="77777777" w:rsidR="00736AF2" w:rsidRPr="009E220E" w:rsidRDefault="00736AF2" w:rsidP="00E71577">
            <w:pPr>
              <w:pStyle w:val="TABLE-col-heading"/>
              <w:rPr>
                <w:rFonts w:asciiTheme="minorHAnsi" w:hAnsiTheme="minorHAnsi" w:cstheme="minorHAnsi"/>
                <w:b w:val="0"/>
                <w:bCs/>
              </w:rPr>
            </w:pPr>
            <w:r w:rsidRPr="009E220E">
              <w:rPr>
                <w:rFonts w:asciiTheme="minorHAnsi" w:hAnsiTheme="minorHAnsi" w:cstheme="minorHAnsi"/>
                <w:b w:val="0"/>
                <w:bCs/>
              </w:rPr>
              <w:t>on each comment submitted</w:t>
            </w:r>
          </w:p>
        </w:tc>
      </w:tr>
      <w:tr w:rsidR="00736AF2" w:rsidRPr="00DF7986" w14:paraId="72473F8E"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76F1B9F5"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7E4CDD0E" w14:textId="74EB037D"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65C95ADE"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78AFEF5B"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107E67CE"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5C60F31F"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0E5BC953" w14:textId="629341B6" w:rsidR="00736AF2" w:rsidRPr="009E220E" w:rsidRDefault="00187E61" w:rsidP="00E71577">
            <w:pPr>
              <w:keepLines/>
              <w:rPr>
                <w:rFonts w:cstheme="minorHAnsi"/>
                <w:sz w:val="18"/>
              </w:rPr>
            </w:pPr>
            <w:r>
              <w:rPr>
                <w:rFonts w:cstheme="minorHAnsi"/>
                <w:sz w:val="18"/>
              </w:rPr>
              <w:t xml:space="preserve">See comments </w:t>
            </w:r>
            <w:r w:rsidR="00BC4315">
              <w:rPr>
                <w:rFonts w:cstheme="minorHAnsi"/>
                <w:sz w:val="18"/>
              </w:rPr>
              <w:t>above.</w:t>
            </w:r>
          </w:p>
        </w:tc>
      </w:tr>
      <w:tr w:rsidR="00736AF2" w:rsidRPr="00DF7986" w14:paraId="018CE429" w14:textId="77777777" w:rsidTr="00736AF2">
        <w:trPr>
          <w:cantSplit/>
        </w:trPr>
        <w:tc>
          <w:tcPr>
            <w:tcW w:w="858" w:type="dxa"/>
            <w:tcBorders>
              <w:top w:val="single" w:sz="12" w:space="0" w:color="auto"/>
              <w:left w:val="single" w:sz="6" w:space="0" w:color="auto"/>
              <w:bottom w:val="single" w:sz="6" w:space="0" w:color="auto"/>
              <w:right w:val="single" w:sz="6" w:space="0" w:color="auto"/>
            </w:tcBorders>
          </w:tcPr>
          <w:p w14:paraId="3DDB7CEF"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6" w:space="0" w:color="auto"/>
              <w:right w:val="single" w:sz="6" w:space="0" w:color="auto"/>
            </w:tcBorders>
          </w:tcPr>
          <w:p w14:paraId="325E1296" w14:textId="3277ED68"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6" w:space="0" w:color="auto"/>
              <w:right w:val="single" w:sz="6" w:space="0" w:color="auto"/>
            </w:tcBorders>
          </w:tcPr>
          <w:p w14:paraId="5DFBE2D3"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6" w:space="0" w:color="auto"/>
              <w:right w:val="single" w:sz="6" w:space="0" w:color="auto"/>
            </w:tcBorders>
          </w:tcPr>
          <w:p w14:paraId="2339ACCB"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6" w:space="0" w:color="auto"/>
              <w:right w:val="single" w:sz="6" w:space="0" w:color="auto"/>
            </w:tcBorders>
          </w:tcPr>
          <w:p w14:paraId="76A6B00D"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6" w:space="0" w:color="auto"/>
              <w:right w:val="single" w:sz="6" w:space="0" w:color="auto"/>
            </w:tcBorders>
          </w:tcPr>
          <w:p w14:paraId="73BCC76C"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6" w:space="0" w:color="auto"/>
              <w:right w:val="single" w:sz="6" w:space="0" w:color="auto"/>
            </w:tcBorders>
          </w:tcPr>
          <w:p w14:paraId="2C3B7F3C" w14:textId="77777777" w:rsidR="00736AF2" w:rsidRPr="009E220E" w:rsidRDefault="00736AF2" w:rsidP="00E71577">
            <w:pPr>
              <w:keepLines/>
              <w:rPr>
                <w:rFonts w:cstheme="minorHAnsi"/>
                <w:sz w:val="18"/>
              </w:rPr>
            </w:pPr>
          </w:p>
        </w:tc>
      </w:tr>
      <w:tr w:rsidR="00736AF2" w:rsidRPr="00DF7986" w14:paraId="228EBCEF" w14:textId="77777777" w:rsidTr="00736AF2">
        <w:trPr>
          <w:cantSplit/>
        </w:trPr>
        <w:tc>
          <w:tcPr>
            <w:tcW w:w="858" w:type="dxa"/>
            <w:tcBorders>
              <w:top w:val="single" w:sz="12" w:space="0" w:color="auto"/>
              <w:left w:val="single" w:sz="6" w:space="0" w:color="auto"/>
              <w:bottom w:val="single" w:sz="6" w:space="0" w:color="auto"/>
              <w:right w:val="single" w:sz="6" w:space="0" w:color="auto"/>
            </w:tcBorders>
          </w:tcPr>
          <w:p w14:paraId="51C8ADC5"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6" w:space="0" w:color="auto"/>
              <w:right w:val="single" w:sz="6" w:space="0" w:color="auto"/>
            </w:tcBorders>
          </w:tcPr>
          <w:p w14:paraId="1519B7B0" w14:textId="2854A19C"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6" w:space="0" w:color="auto"/>
              <w:right w:val="single" w:sz="6" w:space="0" w:color="auto"/>
            </w:tcBorders>
          </w:tcPr>
          <w:p w14:paraId="16A896A9"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6" w:space="0" w:color="auto"/>
              <w:right w:val="single" w:sz="6" w:space="0" w:color="auto"/>
            </w:tcBorders>
          </w:tcPr>
          <w:p w14:paraId="5CA88774"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6" w:space="0" w:color="auto"/>
              <w:right w:val="single" w:sz="6" w:space="0" w:color="auto"/>
            </w:tcBorders>
          </w:tcPr>
          <w:p w14:paraId="48615C39"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6" w:space="0" w:color="auto"/>
              <w:right w:val="single" w:sz="6" w:space="0" w:color="auto"/>
            </w:tcBorders>
          </w:tcPr>
          <w:p w14:paraId="5A1BC83A"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6" w:space="0" w:color="auto"/>
              <w:right w:val="single" w:sz="6" w:space="0" w:color="auto"/>
            </w:tcBorders>
          </w:tcPr>
          <w:p w14:paraId="76DD4AE2" w14:textId="77777777" w:rsidR="00736AF2" w:rsidRPr="009E220E" w:rsidRDefault="00736AF2" w:rsidP="00E71577">
            <w:pPr>
              <w:keepLines/>
              <w:rPr>
                <w:rFonts w:cstheme="minorHAnsi"/>
                <w:sz w:val="18"/>
              </w:rPr>
            </w:pPr>
          </w:p>
        </w:tc>
      </w:tr>
      <w:tr w:rsidR="00736AF2" w:rsidRPr="00DF7986" w14:paraId="17F8DAAB"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35E393F2"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58F2E7FA" w14:textId="1ABF3F14"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79BA42C6"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79A0A7C7"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23517541"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070C111D"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74F9387C" w14:textId="77777777" w:rsidR="00736AF2" w:rsidRPr="009E220E" w:rsidRDefault="00736AF2" w:rsidP="00E71577">
            <w:pPr>
              <w:keepLines/>
              <w:rPr>
                <w:rFonts w:cstheme="minorHAnsi"/>
                <w:sz w:val="18"/>
              </w:rPr>
            </w:pPr>
          </w:p>
        </w:tc>
      </w:tr>
      <w:tr w:rsidR="00736AF2" w:rsidRPr="00DF7986" w14:paraId="46779EE1"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433A77AE"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40E9A212" w14:textId="76AF6ECC"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5DFB5F1C"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0F7C9575"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397E6CA4"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421A9FD4"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1272501A" w14:textId="77777777" w:rsidR="00736AF2" w:rsidRPr="009E220E" w:rsidRDefault="00736AF2" w:rsidP="00E71577">
            <w:pPr>
              <w:keepLines/>
              <w:rPr>
                <w:rFonts w:cstheme="minorHAnsi"/>
                <w:sz w:val="18"/>
              </w:rPr>
            </w:pPr>
          </w:p>
        </w:tc>
      </w:tr>
      <w:tr w:rsidR="00736AF2" w:rsidRPr="00DF7986" w14:paraId="109A80A5"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780FAFD4"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761708BC" w14:textId="350E1385"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6CB6FCD2"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430DED1D"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084E4FE0"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3F5AEBCA"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1E146CB1" w14:textId="77777777" w:rsidR="00736AF2" w:rsidRPr="009E220E" w:rsidRDefault="00736AF2" w:rsidP="00E71577">
            <w:pPr>
              <w:keepLines/>
              <w:rPr>
                <w:rFonts w:cstheme="minorHAnsi"/>
                <w:sz w:val="18"/>
              </w:rPr>
            </w:pPr>
          </w:p>
        </w:tc>
      </w:tr>
      <w:tr w:rsidR="00736AF2" w:rsidRPr="00DF7986" w14:paraId="27553195"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05C75460"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1245F237" w14:textId="0CD9420B"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2069EB45"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1A736DE4"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594B83AA"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410707AB"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45BE0F13" w14:textId="77777777" w:rsidR="00736AF2" w:rsidRPr="009E220E" w:rsidRDefault="00736AF2" w:rsidP="00E71577">
            <w:pPr>
              <w:keepLines/>
              <w:rPr>
                <w:rFonts w:cstheme="minorHAnsi"/>
                <w:sz w:val="18"/>
              </w:rPr>
            </w:pPr>
          </w:p>
        </w:tc>
      </w:tr>
      <w:tr w:rsidR="00736AF2" w:rsidRPr="00DF7986" w14:paraId="39B27E26"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57896291"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0A5BE744" w14:textId="4AFC9914"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02C3CFC8"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2D06E85A"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7D0C7D1E"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6328D01F"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2FC52894" w14:textId="77777777" w:rsidR="00736AF2" w:rsidRPr="009E220E" w:rsidRDefault="00736AF2" w:rsidP="00E71577">
            <w:pPr>
              <w:keepLines/>
              <w:rPr>
                <w:rFonts w:cstheme="minorHAnsi"/>
                <w:sz w:val="18"/>
              </w:rPr>
            </w:pPr>
          </w:p>
        </w:tc>
      </w:tr>
    </w:tbl>
    <w:p w14:paraId="2F66CE74" w14:textId="77777777" w:rsidR="000F7D53" w:rsidRDefault="000F7D53"/>
    <w:sectPr w:rsidR="000F7D53" w:rsidSect="000F7D53">
      <w:headerReference w:type="default" r:id="rId13"/>
      <w:footerReference w:type="default" r:id="rId1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91ADD" w14:textId="77777777" w:rsidR="00DB5FFF" w:rsidRDefault="00DB5FFF" w:rsidP="000F7D53">
      <w:pPr>
        <w:spacing w:after="0" w:line="240" w:lineRule="auto"/>
      </w:pPr>
      <w:r>
        <w:separator/>
      </w:r>
    </w:p>
  </w:endnote>
  <w:endnote w:type="continuationSeparator" w:id="0">
    <w:p w14:paraId="4B5DBFF1" w14:textId="77777777" w:rsidR="00DB5FFF" w:rsidRDefault="00DB5FFF" w:rsidP="000F7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A6407" w14:textId="526E1E0B" w:rsidR="00E52DF0" w:rsidRDefault="00BA2976">
    <w:pPr>
      <w:pStyle w:val="Footer"/>
    </w:pPr>
    <w:r>
      <w:t>XX</w:t>
    </w:r>
    <w:r w:rsidR="00FF753E" w:rsidRPr="00923D88">
      <w:t xml:space="preserve"> </w:t>
    </w:r>
    <w:r w:rsidR="00E5087E">
      <w:t>July</w:t>
    </w:r>
    <w:r w:rsidR="00D05280" w:rsidRPr="00923D88">
      <w:t xml:space="preserve"> 20</w:t>
    </w:r>
    <w:r w:rsidR="0039032B" w:rsidRPr="00923D88">
      <w:t>2</w:t>
    </w:r>
    <w:r w:rsidR="00923D88" w:rsidRPr="00923D88">
      <w:t>3</w:t>
    </w:r>
    <w:r w:rsidR="00736AF2">
      <w:tab/>
    </w:r>
    <w:r w:rsidR="00736AF2">
      <w:tab/>
    </w:r>
    <w:proofErr w:type="gramStart"/>
    <w:r w:rsidR="00736AF2">
      <w:tab/>
      <w:t xml:space="preserve">  </w:t>
    </w:r>
    <w:r w:rsidR="00736AF2">
      <w:tab/>
    </w:r>
    <w:proofErr w:type="gramEnd"/>
    <w:r w:rsidR="00736AF2">
      <w:tab/>
    </w:r>
    <w:r w:rsidR="00736AF2">
      <w:tab/>
    </w:r>
    <w:r w:rsidR="00736AF2">
      <w:tab/>
      <w:t>DCRP/</w:t>
    </w:r>
    <w:r w:rsidR="00923D88">
      <w:t>23</w:t>
    </w:r>
    <w:r w:rsidR="00736AF2">
      <w:t>/</w:t>
    </w:r>
    <w:r w:rsidR="00923D88">
      <w:t>03</w:t>
    </w:r>
    <w:r w:rsidR="0080400F">
      <w:t>/PC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D8896" w14:textId="77777777" w:rsidR="00DB5FFF" w:rsidRDefault="00DB5FFF" w:rsidP="000F7D53">
      <w:pPr>
        <w:spacing w:after="0" w:line="240" w:lineRule="auto"/>
      </w:pPr>
      <w:r>
        <w:separator/>
      </w:r>
    </w:p>
  </w:footnote>
  <w:footnote w:type="continuationSeparator" w:id="0">
    <w:p w14:paraId="37433BDC" w14:textId="77777777" w:rsidR="00DB5FFF" w:rsidRDefault="00DB5FFF" w:rsidP="000F7D53">
      <w:pPr>
        <w:spacing w:after="0" w:line="240" w:lineRule="auto"/>
      </w:pPr>
      <w:r>
        <w:continuationSeparator/>
      </w:r>
    </w:p>
  </w:footnote>
  <w:footnote w:id="1">
    <w:p w14:paraId="56BEB151" w14:textId="77777777" w:rsidR="00FF753E" w:rsidRDefault="00FF753E" w:rsidP="00FF753E">
      <w:pPr>
        <w:pStyle w:val="FootnoteText"/>
      </w:pPr>
      <w:r>
        <w:rPr>
          <w:rStyle w:val="FootnoteReference"/>
        </w:rPr>
        <w:footnoteRef/>
      </w:r>
      <w:r>
        <w:t xml:space="preserve"> </w:t>
      </w:r>
      <w:r w:rsidRPr="00C16B8E">
        <w:rPr>
          <w:sz w:val="16"/>
          <w:szCs w:val="16"/>
        </w:rPr>
        <w:t xml:space="preserve">Delete as appropriate – please do not use strikeout, this is to make it easier to analyse the </w:t>
      </w:r>
      <w:proofErr w:type="gramStart"/>
      <w:r w:rsidRPr="00C16B8E">
        <w:rPr>
          <w:sz w:val="16"/>
          <w:szCs w:val="16"/>
        </w:rPr>
        <w:t>responses</w:t>
      </w:r>
      <w:proofErr w:type="gramEnd"/>
    </w:p>
  </w:footnote>
  <w:footnote w:id="2">
    <w:p w14:paraId="765A5B65" w14:textId="2D332E1E" w:rsidR="00736AF2" w:rsidRDefault="00736AF2">
      <w:pPr>
        <w:pStyle w:val="FootnoteText"/>
      </w:pPr>
      <w:r>
        <w:rPr>
          <w:rStyle w:val="FootnoteReference"/>
        </w:rPr>
        <w:footnoteRef/>
      </w:r>
      <w:r w:rsidR="00E013A2">
        <w:t xml:space="preserve"> </w:t>
      </w:r>
      <w:r w:rsidR="00E013A2" w:rsidRPr="00B74F30">
        <w:rPr>
          <w:rFonts w:asciiTheme="minorHAnsi" w:hAnsiTheme="minorHAnsi"/>
        </w:rPr>
        <w:t>Add more rows if</w:t>
      </w:r>
      <w:r w:rsidRPr="00B74F30">
        <w:rPr>
          <w:rFonts w:asciiTheme="minorHAnsi" w:hAnsiTheme="minorHAnsi"/>
        </w:rPr>
        <w:t xml:space="preserve"> </w:t>
      </w:r>
      <w:proofErr w:type="gramStart"/>
      <w:r w:rsidRPr="00B74F30">
        <w:rPr>
          <w:rFonts w:asciiTheme="minorHAnsi" w:hAnsiTheme="minorHAnsi"/>
        </w:rPr>
        <w:t>required</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3D9C5" w14:textId="51749A64" w:rsidR="000F7D53" w:rsidRPr="000F7D53" w:rsidRDefault="000F7D53" w:rsidP="000F7D53">
    <w:pPr>
      <w:pStyle w:val="Header"/>
      <w:jc w:val="center"/>
      <w:rPr>
        <w:rFonts w:ascii="Arial" w:hAnsi="Arial" w:cs="Arial"/>
        <w:b/>
        <w:color w:val="005024"/>
        <w:sz w:val="36"/>
        <w:szCs w:val="36"/>
      </w:rPr>
    </w:pPr>
    <w:r w:rsidRPr="000F7D53">
      <w:rPr>
        <w:rFonts w:ascii="Arial" w:hAnsi="Arial" w:cs="Arial"/>
        <w:b/>
        <w:color w:val="005024"/>
        <w:sz w:val="36"/>
        <w:szCs w:val="36"/>
      </w:rPr>
      <w:t>Distribution Code Consultation</w:t>
    </w:r>
    <w:r w:rsidR="00736AF2">
      <w:rPr>
        <w:rFonts w:ascii="Arial" w:hAnsi="Arial" w:cs="Arial"/>
        <w:b/>
        <w:color w:val="005024"/>
        <w:sz w:val="36"/>
        <w:szCs w:val="36"/>
      </w:rPr>
      <w:t xml:space="preserve"> Response Proforma</w:t>
    </w:r>
    <w:r w:rsidRPr="000F7D53">
      <w:rPr>
        <w:rFonts w:ascii="Arial" w:hAnsi="Arial" w:cs="Arial"/>
        <w:b/>
        <w:color w:val="005024"/>
        <w:sz w:val="36"/>
        <w:szCs w:val="36"/>
      </w:rPr>
      <w:t xml:space="preserve"> </w:t>
    </w:r>
  </w:p>
  <w:p w14:paraId="2E761948" w14:textId="77777777" w:rsidR="000F7D53" w:rsidRDefault="000F7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00E6"/>
    <w:multiLevelType w:val="hybridMultilevel"/>
    <w:tmpl w:val="9B8A6426"/>
    <w:lvl w:ilvl="0" w:tplc="A8B6D422">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4D5988"/>
    <w:multiLevelType w:val="hybridMultilevel"/>
    <w:tmpl w:val="D73A886C"/>
    <w:lvl w:ilvl="0" w:tplc="13EC993E">
      <w:start w:val="1"/>
      <w:numFmt w:val="decimal"/>
      <w:lvlText w:val="%1."/>
      <w:lvlJc w:val="left"/>
      <w:pPr>
        <w:ind w:left="720" w:hanging="360"/>
      </w:pPr>
      <w:rPr>
        <w:rFonts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7767C5"/>
    <w:multiLevelType w:val="hybridMultilevel"/>
    <w:tmpl w:val="D73A886C"/>
    <w:lvl w:ilvl="0" w:tplc="FFFFFFFF">
      <w:start w:val="1"/>
      <w:numFmt w:val="decimal"/>
      <w:lvlText w:val="%1."/>
      <w:lvlJc w:val="left"/>
      <w:pPr>
        <w:ind w:left="720" w:hanging="360"/>
      </w:pPr>
      <w:rPr>
        <w:rFonts w:hint="default"/>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9CB29F5"/>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4F5D5874"/>
    <w:multiLevelType w:val="hybridMultilevel"/>
    <w:tmpl w:val="EF5066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24882619">
    <w:abstractNumId w:val="3"/>
  </w:num>
  <w:num w:numId="2" w16cid:durableId="1849714203">
    <w:abstractNumId w:val="4"/>
  </w:num>
  <w:num w:numId="3" w16cid:durableId="1741320596">
    <w:abstractNumId w:val="0"/>
  </w:num>
  <w:num w:numId="4" w16cid:durableId="2077433233">
    <w:abstractNumId w:val="1"/>
  </w:num>
  <w:num w:numId="5" w16cid:durableId="10283338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D53"/>
    <w:rsid w:val="00044DA9"/>
    <w:rsid w:val="000509A0"/>
    <w:rsid w:val="00054DA6"/>
    <w:rsid w:val="000579BF"/>
    <w:rsid w:val="00060D2B"/>
    <w:rsid w:val="00065082"/>
    <w:rsid w:val="000E0DBA"/>
    <w:rsid w:val="000F7D53"/>
    <w:rsid w:val="0010764F"/>
    <w:rsid w:val="00140272"/>
    <w:rsid w:val="00155BBC"/>
    <w:rsid w:val="00187E61"/>
    <w:rsid w:val="0019731F"/>
    <w:rsid w:val="001B3579"/>
    <w:rsid w:val="001D3056"/>
    <w:rsid w:val="00246E09"/>
    <w:rsid w:val="002911B2"/>
    <w:rsid w:val="002A50EC"/>
    <w:rsid w:val="00322A31"/>
    <w:rsid w:val="00323F0D"/>
    <w:rsid w:val="00337323"/>
    <w:rsid w:val="00372F32"/>
    <w:rsid w:val="0039032B"/>
    <w:rsid w:val="003F2634"/>
    <w:rsid w:val="00404089"/>
    <w:rsid w:val="00431456"/>
    <w:rsid w:val="004977AE"/>
    <w:rsid w:val="0051416C"/>
    <w:rsid w:val="005B1CAC"/>
    <w:rsid w:val="005B21F6"/>
    <w:rsid w:val="005B7A2E"/>
    <w:rsid w:val="00644094"/>
    <w:rsid w:val="00670024"/>
    <w:rsid w:val="00673E6F"/>
    <w:rsid w:val="006754AC"/>
    <w:rsid w:val="006B575D"/>
    <w:rsid w:val="006C741A"/>
    <w:rsid w:val="00715C12"/>
    <w:rsid w:val="00736AF2"/>
    <w:rsid w:val="0080400F"/>
    <w:rsid w:val="0088157E"/>
    <w:rsid w:val="00887D46"/>
    <w:rsid w:val="00896427"/>
    <w:rsid w:val="008979C6"/>
    <w:rsid w:val="008A489D"/>
    <w:rsid w:val="008E2AAF"/>
    <w:rsid w:val="00923D88"/>
    <w:rsid w:val="00937EB2"/>
    <w:rsid w:val="009A7C6C"/>
    <w:rsid w:val="009B5ABE"/>
    <w:rsid w:val="009B6EBF"/>
    <w:rsid w:val="009E220E"/>
    <w:rsid w:val="009F26B1"/>
    <w:rsid w:val="009F499A"/>
    <w:rsid w:val="00A00415"/>
    <w:rsid w:val="00A768CF"/>
    <w:rsid w:val="00AA4F95"/>
    <w:rsid w:val="00AD67A7"/>
    <w:rsid w:val="00AF0DB0"/>
    <w:rsid w:val="00B15B85"/>
    <w:rsid w:val="00B15C33"/>
    <w:rsid w:val="00B22147"/>
    <w:rsid w:val="00B37873"/>
    <w:rsid w:val="00B71192"/>
    <w:rsid w:val="00B74F30"/>
    <w:rsid w:val="00B8537F"/>
    <w:rsid w:val="00BA2976"/>
    <w:rsid w:val="00BA3D2B"/>
    <w:rsid w:val="00BC4315"/>
    <w:rsid w:val="00C14BF5"/>
    <w:rsid w:val="00C16946"/>
    <w:rsid w:val="00C34FC0"/>
    <w:rsid w:val="00C862EA"/>
    <w:rsid w:val="00CA1AF3"/>
    <w:rsid w:val="00D05280"/>
    <w:rsid w:val="00D33878"/>
    <w:rsid w:val="00D67715"/>
    <w:rsid w:val="00D8451B"/>
    <w:rsid w:val="00DB5FFF"/>
    <w:rsid w:val="00DD5507"/>
    <w:rsid w:val="00DF7986"/>
    <w:rsid w:val="00E013A2"/>
    <w:rsid w:val="00E36239"/>
    <w:rsid w:val="00E4396D"/>
    <w:rsid w:val="00E50649"/>
    <w:rsid w:val="00E5087E"/>
    <w:rsid w:val="00E52DF0"/>
    <w:rsid w:val="00E7153F"/>
    <w:rsid w:val="00EB2F8B"/>
    <w:rsid w:val="00F11C8F"/>
    <w:rsid w:val="00F366AD"/>
    <w:rsid w:val="00FB28F9"/>
    <w:rsid w:val="00FD03D3"/>
    <w:rsid w:val="00FD79B7"/>
    <w:rsid w:val="00FF75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DCA7B"/>
  <w15:docId w15:val="{7E925AC7-8400-41F9-A71B-13B1427BB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5"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032B"/>
    <w:pPr>
      <w:keepNext/>
      <w:keepLines/>
      <w:numPr>
        <w:numId w:val="1"/>
      </w:numPr>
      <w:spacing w:before="240" w:after="240"/>
      <w:outlineLvl w:val="0"/>
    </w:pPr>
    <w:rPr>
      <w:rFonts w:ascii="Arial Bold" w:eastAsiaTheme="majorEastAsia" w:hAnsi="Arial Bold" w:cstheme="majorBidi"/>
      <w:b/>
      <w:sz w:val="20"/>
      <w:szCs w:val="32"/>
    </w:rPr>
  </w:style>
  <w:style w:type="paragraph" w:styleId="Heading2">
    <w:name w:val="heading 2"/>
    <w:basedOn w:val="Heading1"/>
    <w:next w:val="Normal"/>
    <w:link w:val="Heading2Char"/>
    <w:uiPriority w:val="9"/>
    <w:unhideWhenUsed/>
    <w:qFormat/>
    <w:rsid w:val="0039032B"/>
    <w:pPr>
      <w:numPr>
        <w:ilvl w:val="1"/>
      </w:numPr>
      <w:spacing w:before="40" w:line="240" w:lineRule="auto"/>
      <w:outlineLvl w:val="1"/>
    </w:pPr>
    <w:rPr>
      <w:rFonts w:ascii="Arial" w:hAnsi="Arial"/>
      <w:szCs w:val="26"/>
    </w:rPr>
  </w:style>
  <w:style w:type="paragraph" w:styleId="Heading3">
    <w:name w:val="heading 3"/>
    <w:basedOn w:val="Normal"/>
    <w:next w:val="Normal"/>
    <w:link w:val="Heading3Char"/>
    <w:uiPriority w:val="9"/>
    <w:unhideWhenUsed/>
    <w:qFormat/>
    <w:rsid w:val="0039032B"/>
    <w:pPr>
      <w:keepNext/>
      <w:keepLines/>
      <w:numPr>
        <w:ilvl w:val="2"/>
        <w:numId w:val="1"/>
      </w:numPr>
      <w:spacing w:before="40" w:after="240"/>
      <w:outlineLvl w:val="2"/>
    </w:pPr>
    <w:rPr>
      <w:rFonts w:ascii="Arial" w:eastAsiaTheme="majorEastAsia" w:hAnsi="Arial" w:cstheme="majorBidi"/>
      <w:b/>
      <w:i/>
      <w:sz w:val="20"/>
      <w:szCs w:val="24"/>
    </w:rPr>
  </w:style>
  <w:style w:type="paragraph" w:styleId="Heading4">
    <w:name w:val="heading 4"/>
    <w:basedOn w:val="Normal"/>
    <w:next w:val="Normal"/>
    <w:link w:val="Heading4Char"/>
    <w:uiPriority w:val="9"/>
    <w:unhideWhenUsed/>
    <w:qFormat/>
    <w:rsid w:val="0039032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sz w:val="20"/>
    </w:rPr>
  </w:style>
  <w:style w:type="paragraph" w:styleId="Heading5">
    <w:name w:val="heading 5"/>
    <w:basedOn w:val="Normal"/>
    <w:next w:val="Normal"/>
    <w:link w:val="Heading5Char"/>
    <w:uiPriority w:val="9"/>
    <w:semiHidden/>
    <w:unhideWhenUsed/>
    <w:qFormat/>
    <w:rsid w:val="0039032B"/>
    <w:pPr>
      <w:keepNext/>
      <w:keepLines/>
      <w:numPr>
        <w:ilvl w:val="4"/>
        <w:numId w:val="1"/>
      </w:numPr>
      <w:spacing w:before="40" w:after="0"/>
      <w:outlineLvl w:val="4"/>
    </w:pPr>
    <w:rPr>
      <w:rFonts w:asciiTheme="majorHAnsi" w:eastAsiaTheme="majorEastAsia" w:hAnsiTheme="majorHAnsi" w:cstheme="majorBidi"/>
      <w:color w:val="2E74B5" w:themeColor="accent1" w:themeShade="BF"/>
      <w:sz w:val="20"/>
    </w:rPr>
  </w:style>
  <w:style w:type="paragraph" w:styleId="Heading6">
    <w:name w:val="heading 6"/>
    <w:basedOn w:val="Normal"/>
    <w:next w:val="Normal"/>
    <w:link w:val="Heading6Char"/>
    <w:uiPriority w:val="9"/>
    <w:semiHidden/>
    <w:unhideWhenUsed/>
    <w:qFormat/>
    <w:rsid w:val="0039032B"/>
    <w:pPr>
      <w:keepNext/>
      <w:keepLines/>
      <w:numPr>
        <w:ilvl w:val="5"/>
        <w:numId w:val="1"/>
      </w:numPr>
      <w:spacing w:before="40" w:after="0"/>
      <w:outlineLvl w:val="5"/>
    </w:pPr>
    <w:rPr>
      <w:rFonts w:asciiTheme="majorHAnsi" w:eastAsiaTheme="majorEastAsia" w:hAnsiTheme="majorHAnsi" w:cstheme="majorBidi"/>
      <w:color w:val="1F4D78" w:themeColor="accent1" w:themeShade="7F"/>
      <w:sz w:val="20"/>
    </w:rPr>
  </w:style>
  <w:style w:type="paragraph" w:styleId="Heading7">
    <w:name w:val="heading 7"/>
    <w:basedOn w:val="Normal"/>
    <w:next w:val="Normal"/>
    <w:link w:val="Heading7Char"/>
    <w:uiPriority w:val="9"/>
    <w:semiHidden/>
    <w:unhideWhenUsed/>
    <w:qFormat/>
    <w:rsid w:val="0039032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sz w:val="20"/>
    </w:rPr>
  </w:style>
  <w:style w:type="paragraph" w:styleId="Heading8">
    <w:name w:val="heading 8"/>
    <w:basedOn w:val="Normal"/>
    <w:next w:val="Normal"/>
    <w:link w:val="Heading8Char"/>
    <w:uiPriority w:val="9"/>
    <w:semiHidden/>
    <w:unhideWhenUsed/>
    <w:qFormat/>
    <w:rsid w:val="0039032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9032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7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7D53"/>
  </w:style>
  <w:style w:type="paragraph" w:styleId="Footer">
    <w:name w:val="footer"/>
    <w:basedOn w:val="Normal"/>
    <w:link w:val="FooterChar"/>
    <w:uiPriority w:val="99"/>
    <w:unhideWhenUsed/>
    <w:rsid w:val="000F7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7D53"/>
  </w:style>
  <w:style w:type="character" w:styleId="Hyperlink">
    <w:name w:val="Hyperlink"/>
    <w:basedOn w:val="DefaultParagraphFont"/>
    <w:uiPriority w:val="99"/>
    <w:unhideWhenUsed/>
    <w:rsid w:val="000F7D53"/>
    <w:rPr>
      <w:color w:val="0000FF"/>
      <w:u w:val="single"/>
    </w:rPr>
  </w:style>
  <w:style w:type="paragraph" w:styleId="BodyText">
    <w:name w:val="Body Text"/>
    <w:aliases w:val="Body"/>
    <w:link w:val="BodyTextChar"/>
    <w:uiPriority w:val="5"/>
    <w:qFormat/>
    <w:rsid w:val="000F7D53"/>
    <w:pPr>
      <w:spacing w:after="113" w:line="260" w:lineRule="atLeast"/>
    </w:pPr>
    <w:rPr>
      <w:rFonts w:ascii="Tahoma" w:eastAsia="Times New Roman" w:hAnsi="Tahoma" w:cs="Tahoma"/>
      <w:color w:val="000000" w:themeColor="text1"/>
      <w:sz w:val="20"/>
      <w:szCs w:val="20"/>
    </w:rPr>
  </w:style>
  <w:style w:type="character" w:customStyle="1" w:styleId="BodyTextChar">
    <w:name w:val="Body Text Char"/>
    <w:aliases w:val="Body Char"/>
    <w:basedOn w:val="DefaultParagraphFont"/>
    <w:link w:val="BodyText"/>
    <w:uiPriority w:val="5"/>
    <w:rsid w:val="000F7D53"/>
    <w:rPr>
      <w:rFonts w:ascii="Tahoma" w:eastAsia="Times New Roman" w:hAnsi="Tahoma" w:cs="Tahoma"/>
      <w:color w:val="000000" w:themeColor="text1"/>
      <w:sz w:val="20"/>
      <w:szCs w:val="20"/>
    </w:rPr>
  </w:style>
  <w:style w:type="table" w:styleId="TableGrid">
    <w:name w:val="Table Grid"/>
    <w:basedOn w:val="TableNormal"/>
    <w:uiPriority w:val="39"/>
    <w:rsid w:val="000F7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0F7D53"/>
    <w:pPr>
      <w:spacing w:after="0" w:line="240" w:lineRule="auto"/>
    </w:pPr>
    <w:rPr>
      <w:rFonts w:ascii="Tahoma" w:eastAsia="Times New Roman" w:hAnsi="Tahoma" w:cs="Tahoma"/>
      <w:color w:val="000000" w:themeColor="text1"/>
      <w:sz w:val="20"/>
      <w:szCs w:val="20"/>
    </w:rPr>
  </w:style>
  <w:style w:type="character" w:customStyle="1" w:styleId="FootnoteTextChar">
    <w:name w:val="Footnote Text Char"/>
    <w:basedOn w:val="DefaultParagraphFont"/>
    <w:link w:val="FootnoteText"/>
    <w:semiHidden/>
    <w:rsid w:val="000F7D53"/>
    <w:rPr>
      <w:rFonts w:ascii="Tahoma" w:eastAsia="Times New Roman" w:hAnsi="Tahoma" w:cs="Tahoma"/>
      <w:color w:val="000000" w:themeColor="text1"/>
      <w:sz w:val="20"/>
      <w:szCs w:val="20"/>
    </w:rPr>
  </w:style>
  <w:style w:type="character" w:styleId="FootnoteReference">
    <w:name w:val="footnote reference"/>
    <w:basedOn w:val="DefaultParagraphFont"/>
    <w:semiHidden/>
    <w:rsid w:val="000F7D53"/>
    <w:rPr>
      <w:rFonts w:ascii="Tahoma" w:hAnsi="Tahoma"/>
      <w:vertAlign w:val="superscript"/>
    </w:rPr>
  </w:style>
  <w:style w:type="paragraph" w:customStyle="1" w:styleId="TABLE-col-heading">
    <w:name w:val="TABLE-col-heading"/>
    <w:basedOn w:val="Normal"/>
    <w:rsid w:val="00736AF2"/>
    <w:pPr>
      <w:keepLines/>
      <w:spacing w:after="0" w:line="180" w:lineRule="exact"/>
      <w:ind w:left="-57" w:right="-57"/>
      <w:jc w:val="center"/>
    </w:pPr>
    <w:rPr>
      <w:rFonts w:ascii="Arial" w:eastAsia="Times New Roman" w:hAnsi="Arial" w:cs="Arial"/>
      <w:b/>
      <w:sz w:val="16"/>
      <w:lang w:eastAsia="zh-CN"/>
    </w:rPr>
  </w:style>
  <w:style w:type="paragraph" w:styleId="NoSpacing">
    <w:name w:val="No Spacing"/>
    <w:uiPriority w:val="1"/>
    <w:qFormat/>
    <w:rsid w:val="00736AF2"/>
    <w:pPr>
      <w:spacing w:after="0" w:line="240" w:lineRule="auto"/>
    </w:pPr>
  </w:style>
  <w:style w:type="character" w:styleId="CommentReference">
    <w:name w:val="annotation reference"/>
    <w:basedOn w:val="DefaultParagraphFont"/>
    <w:uiPriority w:val="99"/>
    <w:semiHidden/>
    <w:unhideWhenUsed/>
    <w:rsid w:val="00DF7986"/>
    <w:rPr>
      <w:sz w:val="16"/>
      <w:szCs w:val="16"/>
    </w:rPr>
  </w:style>
  <w:style w:type="paragraph" w:styleId="CommentText">
    <w:name w:val="annotation text"/>
    <w:basedOn w:val="Normal"/>
    <w:link w:val="CommentTextChar"/>
    <w:uiPriority w:val="99"/>
    <w:semiHidden/>
    <w:unhideWhenUsed/>
    <w:rsid w:val="00DF7986"/>
    <w:pPr>
      <w:spacing w:line="240" w:lineRule="auto"/>
    </w:pPr>
    <w:rPr>
      <w:sz w:val="20"/>
      <w:szCs w:val="20"/>
    </w:rPr>
  </w:style>
  <w:style w:type="character" w:customStyle="1" w:styleId="CommentTextChar">
    <w:name w:val="Comment Text Char"/>
    <w:basedOn w:val="DefaultParagraphFont"/>
    <w:link w:val="CommentText"/>
    <w:uiPriority w:val="99"/>
    <w:semiHidden/>
    <w:rsid w:val="00DF7986"/>
    <w:rPr>
      <w:sz w:val="20"/>
      <w:szCs w:val="20"/>
    </w:rPr>
  </w:style>
  <w:style w:type="paragraph" w:styleId="CommentSubject">
    <w:name w:val="annotation subject"/>
    <w:basedOn w:val="CommentText"/>
    <w:next w:val="CommentText"/>
    <w:link w:val="CommentSubjectChar"/>
    <w:uiPriority w:val="99"/>
    <w:semiHidden/>
    <w:unhideWhenUsed/>
    <w:rsid w:val="00DF7986"/>
    <w:rPr>
      <w:b/>
      <w:bCs/>
    </w:rPr>
  </w:style>
  <w:style w:type="character" w:customStyle="1" w:styleId="CommentSubjectChar">
    <w:name w:val="Comment Subject Char"/>
    <w:basedOn w:val="CommentTextChar"/>
    <w:link w:val="CommentSubject"/>
    <w:uiPriority w:val="99"/>
    <w:semiHidden/>
    <w:rsid w:val="00DF7986"/>
    <w:rPr>
      <w:b/>
      <w:bCs/>
      <w:sz w:val="20"/>
      <w:szCs w:val="20"/>
    </w:rPr>
  </w:style>
  <w:style w:type="paragraph" w:styleId="BalloonText">
    <w:name w:val="Balloon Text"/>
    <w:basedOn w:val="Normal"/>
    <w:link w:val="BalloonTextChar"/>
    <w:uiPriority w:val="99"/>
    <w:semiHidden/>
    <w:unhideWhenUsed/>
    <w:rsid w:val="00DF7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986"/>
    <w:rPr>
      <w:rFonts w:ascii="Tahoma" w:hAnsi="Tahoma" w:cs="Tahoma"/>
      <w:sz w:val="16"/>
      <w:szCs w:val="16"/>
    </w:rPr>
  </w:style>
  <w:style w:type="character" w:customStyle="1" w:styleId="Heading1Char">
    <w:name w:val="Heading 1 Char"/>
    <w:basedOn w:val="DefaultParagraphFont"/>
    <w:link w:val="Heading1"/>
    <w:uiPriority w:val="9"/>
    <w:rsid w:val="0039032B"/>
    <w:rPr>
      <w:rFonts w:ascii="Arial Bold" w:eastAsiaTheme="majorEastAsia" w:hAnsi="Arial Bold" w:cstheme="majorBidi"/>
      <w:b/>
      <w:sz w:val="20"/>
      <w:szCs w:val="32"/>
    </w:rPr>
  </w:style>
  <w:style w:type="character" w:customStyle="1" w:styleId="Heading2Char">
    <w:name w:val="Heading 2 Char"/>
    <w:basedOn w:val="DefaultParagraphFont"/>
    <w:link w:val="Heading2"/>
    <w:uiPriority w:val="9"/>
    <w:rsid w:val="0039032B"/>
    <w:rPr>
      <w:rFonts w:ascii="Arial" w:eastAsiaTheme="majorEastAsia" w:hAnsi="Arial" w:cstheme="majorBidi"/>
      <w:b/>
      <w:sz w:val="20"/>
      <w:szCs w:val="26"/>
    </w:rPr>
  </w:style>
  <w:style w:type="character" w:customStyle="1" w:styleId="Heading3Char">
    <w:name w:val="Heading 3 Char"/>
    <w:basedOn w:val="DefaultParagraphFont"/>
    <w:link w:val="Heading3"/>
    <w:uiPriority w:val="9"/>
    <w:rsid w:val="0039032B"/>
    <w:rPr>
      <w:rFonts w:ascii="Arial" w:eastAsiaTheme="majorEastAsia" w:hAnsi="Arial" w:cstheme="majorBidi"/>
      <w:b/>
      <w:i/>
      <w:sz w:val="20"/>
      <w:szCs w:val="24"/>
    </w:rPr>
  </w:style>
  <w:style w:type="character" w:customStyle="1" w:styleId="Heading4Char">
    <w:name w:val="Heading 4 Char"/>
    <w:basedOn w:val="DefaultParagraphFont"/>
    <w:link w:val="Heading4"/>
    <w:uiPriority w:val="9"/>
    <w:rsid w:val="0039032B"/>
    <w:rPr>
      <w:rFonts w:asciiTheme="majorHAnsi" w:eastAsiaTheme="majorEastAsia" w:hAnsiTheme="majorHAnsi" w:cstheme="majorBidi"/>
      <w:i/>
      <w:iCs/>
      <w:color w:val="2E74B5" w:themeColor="accent1" w:themeShade="BF"/>
      <w:sz w:val="20"/>
    </w:rPr>
  </w:style>
  <w:style w:type="character" w:customStyle="1" w:styleId="Heading5Char">
    <w:name w:val="Heading 5 Char"/>
    <w:basedOn w:val="DefaultParagraphFont"/>
    <w:link w:val="Heading5"/>
    <w:uiPriority w:val="9"/>
    <w:semiHidden/>
    <w:rsid w:val="0039032B"/>
    <w:rPr>
      <w:rFonts w:asciiTheme="majorHAnsi" w:eastAsiaTheme="majorEastAsia" w:hAnsiTheme="majorHAnsi" w:cstheme="majorBidi"/>
      <w:color w:val="2E74B5" w:themeColor="accent1" w:themeShade="BF"/>
      <w:sz w:val="20"/>
    </w:rPr>
  </w:style>
  <w:style w:type="character" w:customStyle="1" w:styleId="Heading6Char">
    <w:name w:val="Heading 6 Char"/>
    <w:basedOn w:val="DefaultParagraphFont"/>
    <w:link w:val="Heading6"/>
    <w:uiPriority w:val="9"/>
    <w:semiHidden/>
    <w:rsid w:val="0039032B"/>
    <w:rPr>
      <w:rFonts w:asciiTheme="majorHAnsi" w:eastAsiaTheme="majorEastAsia" w:hAnsiTheme="majorHAnsi" w:cstheme="majorBidi"/>
      <w:color w:val="1F4D78" w:themeColor="accent1" w:themeShade="7F"/>
      <w:sz w:val="20"/>
    </w:rPr>
  </w:style>
  <w:style w:type="character" w:customStyle="1" w:styleId="Heading7Char">
    <w:name w:val="Heading 7 Char"/>
    <w:basedOn w:val="DefaultParagraphFont"/>
    <w:link w:val="Heading7"/>
    <w:uiPriority w:val="9"/>
    <w:semiHidden/>
    <w:rsid w:val="0039032B"/>
    <w:rPr>
      <w:rFonts w:asciiTheme="majorHAnsi" w:eastAsiaTheme="majorEastAsia" w:hAnsiTheme="majorHAnsi" w:cstheme="majorBidi"/>
      <w:i/>
      <w:iCs/>
      <w:color w:val="1F4D78" w:themeColor="accent1" w:themeShade="7F"/>
      <w:sz w:val="20"/>
    </w:rPr>
  </w:style>
  <w:style w:type="character" w:customStyle="1" w:styleId="Heading8Char">
    <w:name w:val="Heading 8 Char"/>
    <w:basedOn w:val="DefaultParagraphFont"/>
    <w:link w:val="Heading8"/>
    <w:uiPriority w:val="9"/>
    <w:semiHidden/>
    <w:rsid w:val="0039032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9032B"/>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6B575D"/>
    <w:pPr>
      <w:ind w:left="720"/>
      <w:contextualSpacing/>
    </w:pPr>
  </w:style>
  <w:style w:type="character" w:styleId="UnresolvedMention">
    <w:name w:val="Unresolved Mention"/>
    <w:basedOn w:val="DefaultParagraphFont"/>
    <w:uiPriority w:val="99"/>
    <w:semiHidden/>
    <w:unhideWhenUsed/>
    <w:rsid w:val="00A768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36357">
      <w:bodyDiv w:val="1"/>
      <w:marLeft w:val="0"/>
      <w:marRight w:val="0"/>
      <w:marTop w:val="0"/>
      <w:marBottom w:val="0"/>
      <w:divBdr>
        <w:top w:val="none" w:sz="0" w:space="0" w:color="auto"/>
        <w:left w:val="none" w:sz="0" w:space="0" w:color="auto"/>
        <w:bottom w:val="none" w:sz="0" w:space="0" w:color="auto"/>
        <w:right w:val="none" w:sz="0" w:space="0" w:color="auto"/>
      </w:divBdr>
    </w:div>
    <w:div w:id="19801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code@energynetwork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code@energynetwork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39CB0D2B30E148A7988E9920D3A83D" ma:contentTypeVersion="17" ma:contentTypeDescription="Create a new document." ma:contentTypeScope="" ma:versionID="89d5dc12608a241b96bd4423e97c9ed2">
  <xsd:schema xmlns:xsd="http://www.w3.org/2001/XMLSchema" xmlns:xs="http://www.w3.org/2001/XMLSchema" xmlns:p="http://schemas.microsoft.com/office/2006/metadata/properties" xmlns:ns2="102eda4e-14e3-4302-a901-9cd880e34d68" xmlns:ns3="9147dea5-b50e-486a-ba3c-f09ff5616610" targetNamespace="http://schemas.microsoft.com/office/2006/metadata/properties" ma:root="true" ma:fieldsID="92ce7351583215df4d0b07844f74cce1" ns2:_="" ns3:_="">
    <xsd:import namespace="102eda4e-14e3-4302-a901-9cd880e34d68"/>
    <xsd:import namespace="9147dea5-b50e-486a-ba3c-f09ff5616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eda4e-14e3-4302-a901-9cd880e34d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f8e4423-7147-4a67-ae6c-6a1847e0826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47dea5-b50e-486a-ba3c-f09ff561661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b30b62-da42-4db2-bbd6-f7c5c21a861c}" ma:internalName="TaxCatchAll" ma:showField="CatchAllData" ma:web="9147dea5-b50e-486a-ba3c-f09ff5616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2eda4e-14e3-4302-a901-9cd880e34d68">
      <Terms xmlns="http://schemas.microsoft.com/office/infopath/2007/PartnerControls"/>
    </lcf76f155ced4ddcb4097134ff3c332f>
    <TaxCatchAll xmlns="9147dea5-b50e-486a-ba3c-f09ff5616610" xsi:nil="true"/>
  </documentManagement>
</p:properties>
</file>

<file path=customXml/itemProps1.xml><?xml version="1.0" encoding="utf-8"?>
<ds:datastoreItem xmlns:ds="http://schemas.openxmlformats.org/officeDocument/2006/customXml" ds:itemID="{0840CF9E-DAF0-461B-B287-DC0EA2D7BB2E}"/>
</file>

<file path=customXml/itemProps2.xml><?xml version="1.0" encoding="utf-8"?>
<ds:datastoreItem xmlns:ds="http://schemas.openxmlformats.org/officeDocument/2006/customXml" ds:itemID="{BD89EEC6-1485-4A59-821F-7454EC3A0ADD}">
  <ds:schemaRefs>
    <ds:schemaRef ds:uri="http://schemas.microsoft.com/sharepoint/v3/contenttype/forms"/>
  </ds:schemaRefs>
</ds:datastoreItem>
</file>

<file path=customXml/itemProps3.xml><?xml version="1.0" encoding="utf-8"?>
<ds:datastoreItem xmlns:ds="http://schemas.openxmlformats.org/officeDocument/2006/customXml" ds:itemID="{F14608CE-1E08-4C40-A7D3-14BAB12AFB85}">
  <ds:schemaRefs>
    <ds:schemaRef ds:uri="http://schemas.openxmlformats.org/officeDocument/2006/bibliography"/>
  </ds:schemaRefs>
</ds:datastoreItem>
</file>

<file path=customXml/itemProps4.xml><?xml version="1.0" encoding="utf-8"?>
<ds:datastoreItem xmlns:ds="http://schemas.openxmlformats.org/officeDocument/2006/customXml" ds:itemID="{A4C1C700-3008-4DB9-A83E-7383FB4D0D9E}">
  <ds:schemaRefs>
    <ds:schemaRef ds:uri="http://schemas.microsoft.com/office/2006/metadata/properties"/>
    <ds:schemaRef ds:uri="http://schemas.microsoft.com/office/infopath/2007/PartnerControls"/>
    <ds:schemaRef ds:uri="102eda4e-14e3-4302-a901-9cd880e34d68"/>
    <ds:schemaRef ds:uri="9147dea5-b50e-486a-ba3c-f09ff5616610"/>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PWRA</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Spillett</dc:creator>
  <cp:lastModifiedBy>Christopher McCann (he/him)</cp:lastModifiedBy>
  <cp:revision>4</cp:revision>
  <dcterms:created xsi:type="dcterms:W3CDTF">2023-07-13T13:30:00Z</dcterms:created>
  <dcterms:modified xsi:type="dcterms:W3CDTF">2023-07-14T13:08:00Z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AD03\Alan.Creighton</vt:lpwstr>
  </property>
  <property fmtid="{D5CDD505-2E9C-101B-9397-08002B2CF9AE}" pid="4" name="DLPManualFileClassificationLastModificationDate">
    <vt:lpwstr>1549300398</vt:lpwstr>
  </property>
  <property fmtid="{D5CDD505-2E9C-101B-9397-08002B2CF9AE}" pid="5" name="DLPManualFileClassificationVersion">
    <vt:lpwstr>11.0.400.15</vt:lpwstr>
  </property>
  <property fmtid="{D5CDD505-2E9C-101B-9397-08002B2CF9AE}" pid="6" name="ContentTypeId">
    <vt:lpwstr>0x010100C639CB0D2B30E148A7988E9920D3A83D</vt:lpwstr>
  </property>
  <property fmtid="{D5CDD505-2E9C-101B-9397-08002B2CF9AE}" pid="7" name="MediaServiceImageTags">
    <vt:lpwstr/>
  </property>
</Properties>
</file>